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1D6E31" w14:textId="77777777" w:rsidR="0024402C" w:rsidRPr="00066034" w:rsidRDefault="0024402C" w:rsidP="00066034">
      <w:pPr>
        <w:spacing w:after="0" w:line="240" w:lineRule="auto"/>
        <w:rPr>
          <w:rFonts w:ascii="Arial" w:hAnsi="Arial" w:cs="Arial"/>
          <w:b/>
        </w:rPr>
      </w:pPr>
    </w:p>
    <w:p w14:paraId="2A19258B" w14:textId="4A804BCE" w:rsidR="00973DD4" w:rsidRDefault="00445647" w:rsidP="00815A95">
      <w:pPr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STAND</w:t>
      </w:r>
      <w:r w:rsidR="00E81F3A">
        <w:rPr>
          <w:rFonts w:ascii="Arial" w:hAnsi="Arial" w:cs="Arial"/>
          <w:b/>
        </w:rPr>
        <w:t>A</w:t>
      </w:r>
      <w:r>
        <w:rPr>
          <w:rFonts w:ascii="Arial" w:hAnsi="Arial" w:cs="Arial"/>
          <w:b/>
        </w:rPr>
        <w:t xml:space="preserve">RTINIAI TECHNINIAI REIKALAVIMAI </w:t>
      </w:r>
      <w:r w:rsidR="009F7E20">
        <w:rPr>
          <w:rFonts w:ascii="Arial" w:hAnsi="Arial" w:cs="Arial"/>
          <w:b/>
        </w:rPr>
        <w:t>40</w:t>
      </w:r>
      <w:r w:rsidR="002743BC" w:rsidRPr="002743BC">
        <w:rPr>
          <w:rFonts w:ascii="Arial" w:hAnsi="Arial" w:cs="Arial"/>
          <w:b/>
        </w:rPr>
        <w:t>0-</w:t>
      </w:r>
      <w:r w:rsidR="00973DD4">
        <w:rPr>
          <w:rFonts w:ascii="Arial" w:hAnsi="Arial" w:cs="Arial"/>
          <w:b/>
        </w:rPr>
        <w:t xml:space="preserve">110 KV </w:t>
      </w:r>
      <w:r w:rsidR="00973DD4" w:rsidRPr="00991112">
        <w:rPr>
          <w:rFonts w:ascii="Arial" w:hAnsi="Arial" w:cs="Arial"/>
          <w:b/>
        </w:rPr>
        <w:t>ĮTAMPOS</w:t>
      </w:r>
      <w:r w:rsidR="00973DD4">
        <w:rPr>
          <w:rFonts w:ascii="Arial" w:hAnsi="Arial" w:cs="Arial"/>
          <w:b/>
        </w:rPr>
        <w:t xml:space="preserve"> </w:t>
      </w:r>
      <w:r w:rsidR="001D32FF">
        <w:rPr>
          <w:rFonts w:ascii="Arial" w:hAnsi="Arial" w:cs="Arial"/>
          <w:b/>
        </w:rPr>
        <w:t xml:space="preserve">TRANSFORMATORIŲ </w:t>
      </w:r>
      <w:r w:rsidR="004453B8">
        <w:rPr>
          <w:rFonts w:ascii="Arial" w:hAnsi="Arial" w:cs="Arial"/>
          <w:b/>
        </w:rPr>
        <w:t xml:space="preserve">PASTOČIŲ IR </w:t>
      </w:r>
      <w:r w:rsidR="00973DD4">
        <w:rPr>
          <w:rFonts w:ascii="Arial" w:hAnsi="Arial" w:cs="Arial"/>
          <w:b/>
        </w:rPr>
        <w:t>ATVIRŲ SKIRSTYKLŲ</w:t>
      </w:r>
      <w:r w:rsidR="00E22B79" w:rsidRPr="002743BC">
        <w:rPr>
          <w:rFonts w:ascii="Arial" w:hAnsi="Arial" w:cs="Arial"/>
          <w:b/>
        </w:rPr>
        <w:t xml:space="preserve"> ĮRE</w:t>
      </w:r>
      <w:r w:rsidR="000B0BAB" w:rsidRPr="002743BC">
        <w:rPr>
          <w:rFonts w:ascii="Arial" w:hAnsi="Arial" w:cs="Arial"/>
          <w:b/>
        </w:rPr>
        <w:t>NGINIUS</w:t>
      </w:r>
      <w:r w:rsidR="007E7819" w:rsidRPr="002743BC">
        <w:rPr>
          <w:rFonts w:ascii="Arial" w:hAnsi="Arial" w:cs="Arial"/>
          <w:b/>
        </w:rPr>
        <w:t xml:space="preserve"> </w:t>
      </w:r>
      <w:r w:rsidR="0009055F" w:rsidRPr="002743BC">
        <w:rPr>
          <w:rFonts w:ascii="Arial" w:hAnsi="Arial" w:cs="Arial"/>
          <w:b/>
        </w:rPr>
        <w:t>LAIKANČI</w:t>
      </w:r>
      <w:r>
        <w:rPr>
          <w:rFonts w:ascii="Arial" w:hAnsi="Arial" w:cs="Arial"/>
          <w:b/>
        </w:rPr>
        <w:t>OMS</w:t>
      </w:r>
      <w:r w:rsidR="0009055F" w:rsidRPr="002743BC">
        <w:rPr>
          <w:rFonts w:ascii="Arial" w:hAnsi="Arial" w:cs="Arial"/>
          <w:b/>
        </w:rPr>
        <w:t xml:space="preserve"> PLIENIN</w:t>
      </w:r>
      <w:r>
        <w:rPr>
          <w:rFonts w:ascii="Arial" w:hAnsi="Arial" w:cs="Arial"/>
          <w:b/>
        </w:rPr>
        <w:t>ĖMS</w:t>
      </w:r>
      <w:r w:rsidR="00142F51" w:rsidRPr="002743BC">
        <w:rPr>
          <w:rFonts w:ascii="Arial" w:hAnsi="Arial" w:cs="Arial"/>
          <w:b/>
        </w:rPr>
        <w:t xml:space="preserve"> KONSTRUKCIJ</w:t>
      </w:r>
      <w:r>
        <w:rPr>
          <w:rFonts w:ascii="Arial" w:hAnsi="Arial" w:cs="Arial"/>
          <w:b/>
        </w:rPr>
        <w:t>OMS</w:t>
      </w:r>
      <w:r w:rsidR="00973DD4">
        <w:rPr>
          <w:rFonts w:ascii="Arial" w:hAnsi="Arial" w:cs="Arial"/>
          <w:b/>
        </w:rPr>
        <w:t xml:space="preserve"> </w:t>
      </w:r>
    </w:p>
    <w:p w14:paraId="21C213E0" w14:textId="77777777" w:rsidR="006A53C6" w:rsidRPr="002743BC" w:rsidRDefault="006A53C6" w:rsidP="006A53C6">
      <w:pPr>
        <w:spacing w:after="0" w:line="240" w:lineRule="auto"/>
        <w:jc w:val="center"/>
        <w:rPr>
          <w:rFonts w:ascii="Arial" w:hAnsi="Arial" w:cs="Arial"/>
          <w:b/>
          <w:i/>
        </w:rPr>
      </w:pPr>
    </w:p>
    <w:p w14:paraId="2D812BB4" w14:textId="77777777" w:rsidR="000D2FA9" w:rsidRPr="002743BC" w:rsidRDefault="000D2FA9" w:rsidP="006A53C6">
      <w:pPr>
        <w:spacing w:after="0" w:line="240" w:lineRule="auto"/>
        <w:jc w:val="center"/>
        <w:rPr>
          <w:rFonts w:ascii="Arial" w:hAnsi="Arial" w:cs="Arial"/>
          <w:b/>
          <w:i/>
        </w:rPr>
      </w:pPr>
    </w:p>
    <w:tbl>
      <w:tblPr>
        <w:tblStyle w:val="TableGrid"/>
        <w:tblpPr w:leftFromText="180" w:rightFromText="180" w:vertAnchor="text" w:tblpX="-176" w:tblpY="1"/>
        <w:tblW w:w="9776" w:type="dxa"/>
        <w:tblLayout w:type="fixed"/>
        <w:tblLook w:val="04A0" w:firstRow="1" w:lastRow="0" w:firstColumn="1" w:lastColumn="0" w:noHBand="0" w:noVBand="1"/>
      </w:tblPr>
      <w:tblGrid>
        <w:gridCol w:w="851"/>
        <w:gridCol w:w="5513"/>
        <w:gridCol w:w="3412"/>
      </w:tblGrid>
      <w:tr w:rsidR="00142BE4" w:rsidRPr="002743BC" w14:paraId="0A6C22F1" w14:textId="77777777" w:rsidTr="009A3EE0">
        <w:trPr>
          <w:trHeight w:val="181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F765C20" w14:textId="77777777" w:rsidR="007E7819" w:rsidRPr="002743BC" w:rsidRDefault="007E7819" w:rsidP="00D44546">
            <w:pPr>
              <w:jc w:val="center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Eil.</w:t>
            </w:r>
            <w:r w:rsidR="00A724C0" w:rsidRPr="002743BC">
              <w:rPr>
                <w:rFonts w:ascii="Arial" w:hAnsi="Arial" w:cs="Arial"/>
              </w:rPr>
              <w:t xml:space="preserve"> N</w:t>
            </w:r>
            <w:r w:rsidRPr="002743BC">
              <w:rPr>
                <w:rFonts w:ascii="Arial" w:hAnsi="Arial" w:cs="Arial"/>
              </w:rPr>
              <w:t>r</w:t>
            </w:r>
            <w:r w:rsidR="00A724C0" w:rsidRPr="002743BC">
              <w:rPr>
                <w:rFonts w:ascii="Arial" w:hAnsi="Arial" w:cs="Arial"/>
              </w:rPr>
              <w:t>.</w:t>
            </w:r>
          </w:p>
        </w:tc>
        <w:tc>
          <w:tcPr>
            <w:tcW w:w="55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B91943" w14:textId="77777777" w:rsidR="007E7819" w:rsidRPr="002743BC" w:rsidRDefault="009A76AB" w:rsidP="00D44546">
            <w:pPr>
              <w:jc w:val="center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Įrenginio, įrangos, gaminio ar medžiagos reikalaujamas parametras, funkcija, išpildymas ar savybė</w:t>
            </w:r>
          </w:p>
        </w:tc>
        <w:tc>
          <w:tcPr>
            <w:tcW w:w="34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AC673" w14:textId="77777777" w:rsidR="007E7819" w:rsidRPr="002743BC" w:rsidRDefault="009A76AB" w:rsidP="00D44546">
            <w:pPr>
              <w:jc w:val="center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Reikalaujama parametro (mato vnt.) ar funkcijos reikšmė, išpildymas ar savybė</w:t>
            </w:r>
          </w:p>
        </w:tc>
      </w:tr>
      <w:tr w:rsidR="00A724C0" w:rsidRPr="002743BC" w14:paraId="21381C56" w14:textId="77777777" w:rsidTr="009A3EE0">
        <w:trPr>
          <w:trHeight w:val="20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52016" w14:textId="77777777" w:rsidR="00A724C0" w:rsidRPr="002743BC" w:rsidRDefault="00A724C0" w:rsidP="00D44546">
            <w:pPr>
              <w:jc w:val="center"/>
              <w:rPr>
                <w:rFonts w:ascii="Arial" w:hAnsi="Arial" w:cs="Arial"/>
                <w:b/>
              </w:rPr>
            </w:pPr>
            <w:r w:rsidRPr="002743BC">
              <w:rPr>
                <w:rFonts w:ascii="Arial" w:hAnsi="Arial" w:cs="Arial"/>
                <w:b/>
              </w:rPr>
              <w:t>1.</w:t>
            </w:r>
          </w:p>
        </w:tc>
        <w:tc>
          <w:tcPr>
            <w:tcW w:w="8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CD019" w14:textId="77777777" w:rsidR="00A724C0" w:rsidRPr="002743BC" w:rsidRDefault="00A724C0" w:rsidP="00D44546">
            <w:pPr>
              <w:rPr>
                <w:rFonts w:ascii="Arial" w:hAnsi="Arial" w:cs="Arial"/>
                <w:b/>
              </w:rPr>
            </w:pPr>
            <w:r w:rsidRPr="002743BC">
              <w:rPr>
                <w:rFonts w:ascii="Arial" w:hAnsi="Arial" w:cs="Arial"/>
                <w:b/>
              </w:rPr>
              <w:t xml:space="preserve">Statybos techniniai reglamentai, </w:t>
            </w:r>
            <w:r w:rsidR="0085412E">
              <w:rPr>
                <w:rFonts w:ascii="Arial" w:hAnsi="Arial" w:cs="Arial"/>
                <w:b/>
              </w:rPr>
              <w:t>s</w:t>
            </w:r>
            <w:r w:rsidRPr="002743BC">
              <w:rPr>
                <w:rFonts w:ascii="Arial" w:hAnsi="Arial" w:cs="Arial"/>
                <w:b/>
              </w:rPr>
              <w:t>tandartai:</w:t>
            </w:r>
          </w:p>
        </w:tc>
      </w:tr>
      <w:tr w:rsidR="00C83226" w:rsidRPr="002743BC" w14:paraId="1FA8C7A0" w14:textId="77777777" w:rsidTr="009A3EE0">
        <w:trPr>
          <w:trHeight w:val="30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379E9A04" w14:textId="5AC11226" w:rsidR="00C83226" w:rsidRDefault="00C83226" w:rsidP="00C8322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1.1.</w:t>
            </w:r>
          </w:p>
        </w:tc>
        <w:tc>
          <w:tcPr>
            <w:tcW w:w="5513" w:type="dxa"/>
            <w:tcBorders>
              <w:top w:val="single" w:sz="4" w:space="0" w:color="auto"/>
            </w:tcBorders>
          </w:tcPr>
          <w:p w14:paraId="5A874CB7" w14:textId="30E2D29F" w:rsidR="00C83226" w:rsidRPr="00C83226" w:rsidRDefault="00C83226" w:rsidP="00C83226">
            <w:pPr>
              <w:rPr>
                <w:rFonts w:ascii="Arial" w:hAnsi="Arial" w:cs="Arial"/>
              </w:rPr>
            </w:pPr>
            <w:r w:rsidRPr="00C83226">
              <w:rPr>
                <w:rFonts w:ascii="Arial" w:hAnsi="Arial" w:cs="Arial"/>
              </w:rPr>
              <w:t>STR 2.05.08:2005 „Plieninių konstrukcijų projektavimas. Pagrindinės nuostatos“.</w:t>
            </w:r>
          </w:p>
        </w:tc>
        <w:tc>
          <w:tcPr>
            <w:tcW w:w="3412" w:type="dxa"/>
            <w:tcBorders>
              <w:top w:val="single" w:sz="4" w:space="0" w:color="auto"/>
              <w:right w:val="single" w:sz="4" w:space="0" w:color="auto"/>
            </w:tcBorders>
          </w:tcPr>
          <w:p w14:paraId="1396EA57" w14:textId="77777777" w:rsidR="00C83226" w:rsidRPr="00211E8F" w:rsidRDefault="00C83226" w:rsidP="00C83226">
            <w:pPr>
              <w:jc w:val="center"/>
              <w:rPr>
                <w:rFonts w:ascii="Arial" w:hAnsi="Arial" w:cs="Arial"/>
                <w:highlight w:val="green"/>
              </w:rPr>
            </w:pPr>
          </w:p>
        </w:tc>
      </w:tr>
      <w:tr w:rsidR="00C83226" w:rsidRPr="002743BC" w14:paraId="017198AC" w14:textId="77777777" w:rsidTr="009A3EE0">
        <w:trPr>
          <w:trHeight w:val="30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F574AF0" w14:textId="426DF5F0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1.2.</w:t>
            </w:r>
          </w:p>
        </w:tc>
        <w:tc>
          <w:tcPr>
            <w:tcW w:w="5513" w:type="dxa"/>
            <w:tcBorders>
              <w:top w:val="single" w:sz="4" w:space="0" w:color="auto"/>
            </w:tcBorders>
          </w:tcPr>
          <w:p w14:paraId="62E2B174" w14:textId="5082B314" w:rsidR="00C83226" w:rsidRPr="00C83226" w:rsidRDefault="00C83226" w:rsidP="00C83226">
            <w:pPr>
              <w:rPr>
                <w:rFonts w:ascii="Arial" w:hAnsi="Arial" w:cs="Arial"/>
              </w:rPr>
            </w:pPr>
            <w:r w:rsidRPr="00C83226">
              <w:rPr>
                <w:rFonts w:ascii="Arial" w:hAnsi="Arial" w:cs="Arial"/>
              </w:rPr>
              <w:t xml:space="preserve">STR 2.05.04:2003 „Poveikiai ir apkrovos“. </w:t>
            </w:r>
          </w:p>
        </w:tc>
        <w:tc>
          <w:tcPr>
            <w:tcW w:w="3412" w:type="dxa"/>
            <w:tcBorders>
              <w:top w:val="single" w:sz="4" w:space="0" w:color="auto"/>
              <w:right w:val="single" w:sz="4" w:space="0" w:color="auto"/>
            </w:tcBorders>
          </w:tcPr>
          <w:p w14:paraId="2DBE87EF" w14:textId="77777777" w:rsidR="00C83226" w:rsidRPr="00211E8F" w:rsidRDefault="00C83226" w:rsidP="00C83226">
            <w:pPr>
              <w:jc w:val="center"/>
              <w:rPr>
                <w:rFonts w:ascii="Arial" w:hAnsi="Arial" w:cs="Arial"/>
                <w:highlight w:val="green"/>
              </w:rPr>
            </w:pPr>
          </w:p>
        </w:tc>
      </w:tr>
      <w:tr w:rsidR="00C83226" w:rsidRPr="002743BC" w14:paraId="05161CC6" w14:textId="77777777" w:rsidTr="009A3EE0">
        <w:trPr>
          <w:trHeight w:val="30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7DFA9E7A" w14:textId="175C1C49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1.3.</w:t>
            </w:r>
          </w:p>
        </w:tc>
        <w:tc>
          <w:tcPr>
            <w:tcW w:w="5513" w:type="dxa"/>
            <w:tcBorders>
              <w:top w:val="single" w:sz="4" w:space="0" w:color="auto"/>
            </w:tcBorders>
          </w:tcPr>
          <w:p w14:paraId="129E9DAB" w14:textId="43D59A34" w:rsidR="00C83226" w:rsidRPr="00C83226" w:rsidRDefault="00C83226" w:rsidP="00C83226">
            <w:pPr>
              <w:rPr>
                <w:rFonts w:ascii="Arial" w:hAnsi="Arial" w:cs="Arial"/>
              </w:rPr>
            </w:pPr>
            <w:r w:rsidRPr="00C83226">
              <w:rPr>
                <w:rFonts w:ascii="Arial" w:hAnsi="Arial" w:cs="Arial"/>
              </w:rPr>
              <w:t>RSN 156-94 „Statybinė klimatologija“.</w:t>
            </w:r>
          </w:p>
        </w:tc>
        <w:tc>
          <w:tcPr>
            <w:tcW w:w="3412" w:type="dxa"/>
            <w:tcBorders>
              <w:top w:val="single" w:sz="4" w:space="0" w:color="auto"/>
              <w:right w:val="single" w:sz="4" w:space="0" w:color="auto"/>
            </w:tcBorders>
          </w:tcPr>
          <w:p w14:paraId="6A1364FD" w14:textId="77777777" w:rsidR="00C83226" w:rsidRPr="00211E8F" w:rsidRDefault="00C83226" w:rsidP="00C83226">
            <w:pPr>
              <w:jc w:val="center"/>
              <w:rPr>
                <w:rFonts w:ascii="Arial" w:hAnsi="Arial" w:cs="Arial"/>
                <w:highlight w:val="green"/>
              </w:rPr>
            </w:pPr>
          </w:p>
        </w:tc>
      </w:tr>
      <w:tr w:rsidR="00C83226" w:rsidRPr="002743BC" w14:paraId="7386CB9F" w14:textId="77777777" w:rsidTr="009A3EE0">
        <w:trPr>
          <w:trHeight w:val="30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52B88A26" w14:textId="21B71CAC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1.4.</w:t>
            </w:r>
          </w:p>
        </w:tc>
        <w:tc>
          <w:tcPr>
            <w:tcW w:w="5513" w:type="dxa"/>
            <w:tcBorders>
              <w:top w:val="single" w:sz="4" w:space="0" w:color="auto"/>
            </w:tcBorders>
          </w:tcPr>
          <w:p w14:paraId="0C98C420" w14:textId="256BA4AF" w:rsidR="00C83226" w:rsidRPr="00C83226" w:rsidRDefault="00C83226" w:rsidP="00C83226">
            <w:pPr>
              <w:rPr>
                <w:rFonts w:ascii="Arial" w:hAnsi="Arial" w:cs="Arial"/>
              </w:rPr>
            </w:pPr>
            <w:r w:rsidRPr="00C83226">
              <w:rPr>
                <w:rFonts w:ascii="Arial" w:hAnsi="Arial" w:cs="Arial"/>
              </w:rPr>
              <w:t>LST EN 10025-1÷2 „Karštai valcuoti konstrukcinio plieno gaminiai. 1 dalis. Bendrosios tiekimo sąlygos“. „Karštai valcuoti konstrukcinio plieno gaminiai. 2 dalis. Nelegiruotojo konstrukcinio plieno techninės tiekimo sąlygos“.</w:t>
            </w:r>
          </w:p>
        </w:tc>
        <w:tc>
          <w:tcPr>
            <w:tcW w:w="3412" w:type="dxa"/>
            <w:tcBorders>
              <w:top w:val="single" w:sz="4" w:space="0" w:color="auto"/>
              <w:right w:val="single" w:sz="4" w:space="0" w:color="auto"/>
            </w:tcBorders>
          </w:tcPr>
          <w:p w14:paraId="5BA8BDD0" w14:textId="77777777" w:rsidR="00C83226" w:rsidRPr="00211E8F" w:rsidRDefault="00C83226" w:rsidP="00C83226">
            <w:pPr>
              <w:jc w:val="center"/>
              <w:rPr>
                <w:rFonts w:ascii="Arial" w:hAnsi="Arial" w:cs="Arial"/>
                <w:highlight w:val="green"/>
              </w:rPr>
            </w:pPr>
          </w:p>
        </w:tc>
      </w:tr>
      <w:tr w:rsidR="00C83226" w:rsidRPr="002743BC" w14:paraId="62DC3BB2" w14:textId="77777777" w:rsidTr="009A3EE0">
        <w:trPr>
          <w:trHeight w:val="30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153E84A8" w14:textId="0F0339FB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1.5.</w:t>
            </w:r>
          </w:p>
        </w:tc>
        <w:tc>
          <w:tcPr>
            <w:tcW w:w="5513" w:type="dxa"/>
            <w:tcBorders>
              <w:top w:val="single" w:sz="4" w:space="0" w:color="auto"/>
            </w:tcBorders>
          </w:tcPr>
          <w:p w14:paraId="1A73D81B" w14:textId="2EEB858B" w:rsidR="00C83226" w:rsidRPr="00C83226" w:rsidRDefault="00C83226" w:rsidP="00C83226">
            <w:pPr>
              <w:rPr>
                <w:rFonts w:ascii="Arial" w:hAnsi="Arial" w:cs="Arial"/>
              </w:rPr>
            </w:pPr>
            <w:r w:rsidRPr="00C83226">
              <w:rPr>
                <w:rFonts w:ascii="Arial" w:hAnsi="Arial" w:cs="Arial"/>
                <w:lang w:eastAsia="lt-LT"/>
              </w:rPr>
              <w:t>LST EN 1090-2:2018 „Darbų, susijusių su plieninėmis ir aliumininėmis konstrukcijomis, atlikimas. 2 dalis. Techniniai reikalavimai, keliami plieninėms konstrukcijoms.“</w:t>
            </w:r>
          </w:p>
        </w:tc>
        <w:tc>
          <w:tcPr>
            <w:tcW w:w="3412" w:type="dxa"/>
            <w:tcBorders>
              <w:top w:val="single" w:sz="4" w:space="0" w:color="auto"/>
              <w:right w:val="single" w:sz="4" w:space="0" w:color="auto"/>
            </w:tcBorders>
          </w:tcPr>
          <w:p w14:paraId="69364AB0" w14:textId="77777777" w:rsidR="00C83226" w:rsidRPr="00211E8F" w:rsidRDefault="00C83226" w:rsidP="00C83226">
            <w:pPr>
              <w:jc w:val="center"/>
              <w:rPr>
                <w:rFonts w:ascii="Arial" w:hAnsi="Arial" w:cs="Arial"/>
                <w:highlight w:val="green"/>
              </w:rPr>
            </w:pPr>
          </w:p>
        </w:tc>
      </w:tr>
      <w:tr w:rsidR="00C83226" w:rsidRPr="002743BC" w14:paraId="713A705A" w14:textId="77777777" w:rsidTr="009A3EE0">
        <w:trPr>
          <w:trHeight w:val="30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35EAFBDF" w14:textId="32CB3EB4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1.6.</w:t>
            </w:r>
          </w:p>
        </w:tc>
        <w:tc>
          <w:tcPr>
            <w:tcW w:w="5513" w:type="dxa"/>
            <w:tcBorders>
              <w:top w:val="single" w:sz="4" w:space="0" w:color="auto"/>
            </w:tcBorders>
          </w:tcPr>
          <w:p w14:paraId="12CD7C8C" w14:textId="0D4763A7" w:rsidR="00C83226" w:rsidRPr="00C83226" w:rsidRDefault="00C83226" w:rsidP="00C83226">
            <w:pPr>
              <w:rPr>
                <w:rFonts w:ascii="Arial" w:hAnsi="Arial" w:cs="Arial"/>
              </w:rPr>
            </w:pPr>
            <w:r w:rsidRPr="00C83226">
              <w:rPr>
                <w:rFonts w:ascii="Arial" w:hAnsi="Arial" w:cs="Arial"/>
              </w:rPr>
              <w:t>LST EN 10204 „Metalo gaminiai. Kontrolės dokumentų tipai“.</w:t>
            </w:r>
          </w:p>
        </w:tc>
        <w:tc>
          <w:tcPr>
            <w:tcW w:w="3412" w:type="dxa"/>
            <w:tcBorders>
              <w:top w:val="single" w:sz="4" w:space="0" w:color="auto"/>
              <w:right w:val="single" w:sz="4" w:space="0" w:color="auto"/>
            </w:tcBorders>
          </w:tcPr>
          <w:p w14:paraId="702FB4DD" w14:textId="77777777" w:rsidR="00C83226" w:rsidRPr="00211E8F" w:rsidRDefault="00C83226" w:rsidP="00C83226">
            <w:pPr>
              <w:jc w:val="center"/>
              <w:rPr>
                <w:rFonts w:ascii="Arial" w:hAnsi="Arial" w:cs="Arial"/>
                <w:highlight w:val="green"/>
              </w:rPr>
            </w:pPr>
          </w:p>
        </w:tc>
      </w:tr>
      <w:tr w:rsidR="00C83226" w:rsidRPr="002743BC" w14:paraId="0F40448C" w14:textId="77777777" w:rsidTr="009A3EE0">
        <w:trPr>
          <w:trHeight w:val="30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9F52674" w14:textId="630C1AA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1.7.</w:t>
            </w:r>
          </w:p>
        </w:tc>
        <w:tc>
          <w:tcPr>
            <w:tcW w:w="5513" w:type="dxa"/>
            <w:tcBorders>
              <w:top w:val="single" w:sz="4" w:space="0" w:color="auto"/>
            </w:tcBorders>
          </w:tcPr>
          <w:p w14:paraId="7CD1106C" w14:textId="685342D0" w:rsidR="00C83226" w:rsidRPr="00C83226" w:rsidRDefault="00C83226" w:rsidP="00C83226">
            <w:pPr>
              <w:rPr>
                <w:rFonts w:ascii="Arial" w:hAnsi="Arial" w:cs="Arial"/>
              </w:rPr>
            </w:pPr>
            <w:r w:rsidRPr="00C83226">
              <w:rPr>
                <w:rFonts w:ascii="Arial" w:hAnsi="Arial" w:cs="Arial"/>
              </w:rPr>
              <w:t>LST EN ISO 898-2 „Anglinio ir legiruotojo plieno tvirtinimo detalių mechaninės savybės. Nustatytų stiprumo klasių veržlės. Stambusis ir smulkusis sriegiai“.</w:t>
            </w:r>
          </w:p>
        </w:tc>
        <w:tc>
          <w:tcPr>
            <w:tcW w:w="3412" w:type="dxa"/>
            <w:tcBorders>
              <w:top w:val="single" w:sz="4" w:space="0" w:color="auto"/>
              <w:right w:val="single" w:sz="4" w:space="0" w:color="auto"/>
            </w:tcBorders>
          </w:tcPr>
          <w:p w14:paraId="7B6FE8BB" w14:textId="77777777" w:rsidR="00C83226" w:rsidRPr="00211E8F" w:rsidRDefault="00C83226" w:rsidP="00C83226">
            <w:pPr>
              <w:jc w:val="center"/>
              <w:rPr>
                <w:rFonts w:ascii="Arial" w:hAnsi="Arial" w:cs="Arial"/>
                <w:highlight w:val="green"/>
              </w:rPr>
            </w:pPr>
          </w:p>
        </w:tc>
      </w:tr>
      <w:tr w:rsidR="00C83226" w:rsidRPr="002743BC" w14:paraId="4404CF3E" w14:textId="77777777" w:rsidTr="009A3EE0">
        <w:trPr>
          <w:trHeight w:val="30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2F927704" w14:textId="27E10FF0" w:rsidR="00C83226" w:rsidRPr="00557780" w:rsidRDefault="00C83226" w:rsidP="00C83226">
            <w:pPr>
              <w:jc w:val="center"/>
              <w:rPr>
                <w:rFonts w:ascii="Arial" w:hAnsi="Arial" w:cs="Arial"/>
              </w:rPr>
            </w:pPr>
            <w:r w:rsidRPr="00557780">
              <w:rPr>
                <w:rFonts w:ascii="Arial" w:hAnsi="Arial" w:cs="Arial"/>
              </w:rPr>
              <w:t>1.8.</w:t>
            </w:r>
          </w:p>
        </w:tc>
        <w:tc>
          <w:tcPr>
            <w:tcW w:w="5513" w:type="dxa"/>
            <w:tcBorders>
              <w:top w:val="single" w:sz="4" w:space="0" w:color="auto"/>
            </w:tcBorders>
          </w:tcPr>
          <w:p w14:paraId="20ECAB39" w14:textId="35A8C8B2" w:rsidR="00C83226" w:rsidRPr="00557780" w:rsidRDefault="00C83226" w:rsidP="00C83226">
            <w:pPr>
              <w:rPr>
                <w:rFonts w:ascii="Arial" w:hAnsi="Arial" w:cs="Arial"/>
              </w:rPr>
            </w:pPr>
            <w:r w:rsidRPr="00557780">
              <w:rPr>
                <w:rFonts w:ascii="Arial" w:hAnsi="Arial" w:cs="Arial"/>
              </w:rPr>
              <w:t>LST EN 14399-1:2015 „Stipriųjų konstrukcinių varžtų sąrankos, skirtos išankstiniam įtempimui.“</w:t>
            </w:r>
          </w:p>
        </w:tc>
        <w:tc>
          <w:tcPr>
            <w:tcW w:w="3412" w:type="dxa"/>
            <w:tcBorders>
              <w:top w:val="single" w:sz="4" w:space="0" w:color="auto"/>
              <w:right w:val="single" w:sz="4" w:space="0" w:color="auto"/>
            </w:tcBorders>
          </w:tcPr>
          <w:p w14:paraId="32716A39" w14:textId="77777777" w:rsidR="00C83226" w:rsidRPr="00211E8F" w:rsidRDefault="00C83226" w:rsidP="00C83226">
            <w:pPr>
              <w:jc w:val="center"/>
              <w:rPr>
                <w:rFonts w:ascii="Arial" w:hAnsi="Arial" w:cs="Arial"/>
                <w:highlight w:val="green"/>
              </w:rPr>
            </w:pPr>
          </w:p>
        </w:tc>
      </w:tr>
      <w:tr w:rsidR="00C83226" w:rsidRPr="002743BC" w14:paraId="4B31373D" w14:textId="77777777" w:rsidTr="009A3EE0">
        <w:trPr>
          <w:trHeight w:val="30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078F62C1" w14:textId="5AAFEA5D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1.9.</w:t>
            </w:r>
          </w:p>
        </w:tc>
        <w:tc>
          <w:tcPr>
            <w:tcW w:w="5513" w:type="dxa"/>
            <w:tcBorders>
              <w:top w:val="single" w:sz="4" w:space="0" w:color="auto"/>
            </w:tcBorders>
          </w:tcPr>
          <w:p w14:paraId="22CC48CD" w14:textId="5EFF42E0" w:rsidR="00C83226" w:rsidRPr="00C83226" w:rsidRDefault="00C83226" w:rsidP="00C83226">
            <w:pPr>
              <w:rPr>
                <w:rFonts w:ascii="Arial" w:hAnsi="Arial" w:cs="Arial"/>
              </w:rPr>
            </w:pPr>
            <w:r w:rsidRPr="00C83226">
              <w:rPr>
                <w:rFonts w:ascii="Arial" w:hAnsi="Arial" w:cs="Arial"/>
              </w:rPr>
              <w:t xml:space="preserve">LST EN  ISO 1461 „Ketaus ir plieno gaminių dangos, gautos karštojo cinkavimo būdu. Techniniai reikalavimai ir bandymo metodai“. </w:t>
            </w:r>
          </w:p>
        </w:tc>
        <w:tc>
          <w:tcPr>
            <w:tcW w:w="3412" w:type="dxa"/>
            <w:tcBorders>
              <w:top w:val="single" w:sz="4" w:space="0" w:color="auto"/>
              <w:right w:val="single" w:sz="4" w:space="0" w:color="auto"/>
            </w:tcBorders>
          </w:tcPr>
          <w:p w14:paraId="1211AD47" w14:textId="77777777" w:rsidR="00C83226" w:rsidRPr="00211E8F" w:rsidRDefault="00C83226" w:rsidP="00C83226">
            <w:pPr>
              <w:jc w:val="center"/>
              <w:rPr>
                <w:rFonts w:ascii="Arial" w:hAnsi="Arial" w:cs="Arial"/>
                <w:highlight w:val="green"/>
              </w:rPr>
            </w:pPr>
          </w:p>
        </w:tc>
      </w:tr>
      <w:tr w:rsidR="00C83226" w:rsidRPr="002743BC" w14:paraId="5976B758" w14:textId="77777777" w:rsidTr="009A3EE0">
        <w:trPr>
          <w:trHeight w:val="30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A20ECB6" w14:textId="6F394449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1.10</w:t>
            </w:r>
          </w:p>
        </w:tc>
        <w:tc>
          <w:tcPr>
            <w:tcW w:w="5513" w:type="dxa"/>
            <w:tcBorders>
              <w:top w:val="single" w:sz="4" w:space="0" w:color="auto"/>
              <w:bottom w:val="single" w:sz="4" w:space="0" w:color="auto"/>
            </w:tcBorders>
          </w:tcPr>
          <w:p w14:paraId="1C25DBE2" w14:textId="08DCEF53" w:rsidR="00C83226" w:rsidRPr="00C83226" w:rsidRDefault="00C83226" w:rsidP="00C83226">
            <w:pPr>
              <w:rPr>
                <w:rFonts w:ascii="Arial" w:hAnsi="Arial" w:cs="Arial"/>
              </w:rPr>
            </w:pPr>
            <w:r w:rsidRPr="00C83226">
              <w:rPr>
                <w:rFonts w:ascii="Arial" w:hAnsi="Arial" w:cs="Arial"/>
              </w:rPr>
              <w:t xml:space="preserve">LST EN ISO 9223 „Metalų ir lydinių korozija. Atmosferų </w:t>
            </w:r>
            <w:proofErr w:type="spellStart"/>
            <w:r w:rsidRPr="00C83226">
              <w:rPr>
                <w:rFonts w:ascii="Arial" w:hAnsi="Arial" w:cs="Arial"/>
              </w:rPr>
              <w:t>koroziškumas</w:t>
            </w:r>
            <w:proofErr w:type="spellEnd"/>
            <w:r w:rsidRPr="00C83226">
              <w:rPr>
                <w:rFonts w:ascii="Arial" w:hAnsi="Arial" w:cs="Arial"/>
              </w:rPr>
              <w:t>. Klasifikavimas, nustatymas ir vertinimas“.</w:t>
            </w:r>
          </w:p>
        </w:tc>
        <w:tc>
          <w:tcPr>
            <w:tcW w:w="34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137CD" w14:textId="77777777" w:rsidR="00C83226" w:rsidRPr="00211E8F" w:rsidRDefault="00C83226" w:rsidP="00C83226">
            <w:pPr>
              <w:jc w:val="center"/>
              <w:rPr>
                <w:rFonts w:ascii="Arial" w:hAnsi="Arial" w:cs="Arial"/>
                <w:highlight w:val="green"/>
              </w:rPr>
            </w:pPr>
          </w:p>
        </w:tc>
      </w:tr>
      <w:tr w:rsidR="00C83226" w:rsidRPr="002743BC" w14:paraId="3570D305" w14:textId="77777777" w:rsidTr="009A3EE0">
        <w:trPr>
          <w:trHeight w:val="30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3A649F2F" w14:textId="6439B672" w:rsidR="00C83226" w:rsidRPr="00A1494C" w:rsidRDefault="00C83226" w:rsidP="00C83226">
            <w:pPr>
              <w:jc w:val="center"/>
              <w:rPr>
                <w:rFonts w:ascii="Arial" w:hAnsi="Arial" w:cs="Arial"/>
                <w:b/>
                <w:bCs/>
              </w:rPr>
            </w:pPr>
            <w:r w:rsidRPr="00A1494C">
              <w:rPr>
                <w:rFonts w:ascii="Arial" w:hAnsi="Arial" w:cs="Arial"/>
                <w:b/>
                <w:bCs/>
              </w:rPr>
              <w:t>2.</w:t>
            </w:r>
          </w:p>
        </w:tc>
        <w:tc>
          <w:tcPr>
            <w:tcW w:w="5513" w:type="dxa"/>
            <w:tcBorders>
              <w:top w:val="single" w:sz="4" w:space="0" w:color="auto"/>
            </w:tcBorders>
          </w:tcPr>
          <w:p w14:paraId="413B9D59" w14:textId="151916C6" w:rsidR="00C83226" w:rsidRPr="002743BC" w:rsidRDefault="00C83226" w:rsidP="00C83226">
            <w:p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  <w:b/>
              </w:rPr>
              <w:t>Aplinkos sąlygos:</w:t>
            </w:r>
          </w:p>
        </w:tc>
        <w:tc>
          <w:tcPr>
            <w:tcW w:w="3412" w:type="dxa"/>
            <w:tcBorders>
              <w:top w:val="single" w:sz="4" w:space="0" w:color="auto"/>
              <w:right w:val="single" w:sz="4" w:space="0" w:color="auto"/>
            </w:tcBorders>
          </w:tcPr>
          <w:p w14:paraId="27103FEB" w14:textId="77777777" w:rsidR="00C83226" w:rsidRPr="00211E8F" w:rsidRDefault="00C83226" w:rsidP="00C83226">
            <w:pPr>
              <w:jc w:val="center"/>
              <w:rPr>
                <w:rFonts w:ascii="Arial" w:hAnsi="Arial" w:cs="Arial"/>
                <w:highlight w:val="green"/>
              </w:rPr>
            </w:pPr>
          </w:p>
        </w:tc>
      </w:tr>
      <w:tr w:rsidR="00C83226" w:rsidRPr="002743BC" w14:paraId="66FF225F" w14:textId="77777777" w:rsidTr="009A3EE0">
        <w:trPr>
          <w:trHeight w:val="30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2B208F9" w14:textId="7777777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2.1.</w:t>
            </w:r>
          </w:p>
        </w:tc>
        <w:tc>
          <w:tcPr>
            <w:tcW w:w="5513" w:type="dxa"/>
            <w:tcBorders>
              <w:top w:val="single" w:sz="4" w:space="0" w:color="auto"/>
            </w:tcBorders>
          </w:tcPr>
          <w:p w14:paraId="630F3091" w14:textId="1870ABA0" w:rsidR="00C83226" w:rsidRPr="002743BC" w:rsidRDefault="00C83226" w:rsidP="00C83226">
            <w:p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Naudojimo sąlygos</w:t>
            </w:r>
          </w:p>
        </w:tc>
        <w:tc>
          <w:tcPr>
            <w:tcW w:w="3412" w:type="dxa"/>
            <w:tcBorders>
              <w:top w:val="single" w:sz="4" w:space="0" w:color="auto"/>
              <w:right w:val="single" w:sz="4" w:space="0" w:color="auto"/>
            </w:tcBorders>
          </w:tcPr>
          <w:p w14:paraId="58C70B08" w14:textId="4D083B77" w:rsidR="00C83226" w:rsidRPr="00211E8F" w:rsidRDefault="00C83226" w:rsidP="00C83226">
            <w:pPr>
              <w:jc w:val="center"/>
              <w:rPr>
                <w:rFonts w:ascii="Arial" w:hAnsi="Arial" w:cs="Arial"/>
                <w:highlight w:val="green"/>
              </w:rPr>
            </w:pPr>
            <w:r w:rsidRPr="002A402A">
              <w:rPr>
                <w:rFonts w:ascii="Arial" w:hAnsi="Arial" w:cs="Arial"/>
              </w:rPr>
              <w:t>Lauke</w:t>
            </w:r>
          </w:p>
        </w:tc>
      </w:tr>
      <w:tr w:rsidR="00C83226" w:rsidRPr="002743BC" w14:paraId="6564D011" w14:textId="77777777" w:rsidTr="009A3EE0">
        <w:trPr>
          <w:trHeight w:val="263"/>
        </w:trPr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14:paraId="64D68900" w14:textId="7777777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2.2.</w:t>
            </w:r>
          </w:p>
        </w:tc>
        <w:tc>
          <w:tcPr>
            <w:tcW w:w="5513" w:type="dxa"/>
          </w:tcPr>
          <w:p w14:paraId="1552B3D2" w14:textId="77777777" w:rsidR="00C83226" w:rsidRPr="002743BC" w:rsidRDefault="00C83226" w:rsidP="00C83226">
            <w:p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Maksimali eksploatavimo aplinkos temperatūra</w:t>
            </w:r>
            <w:r>
              <w:rPr>
                <w:rFonts w:ascii="Arial" w:hAnsi="Arial" w:cs="Arial"/>
              </w:rPr>
              <w:t xml:space="preserve"> </w:t>
            </w:r>
            <w:r w:rsidRPr="00DF5F80">
              <w:rPr>
                <w:rFonts w:ascii="Arial" w:hAnsi="Arial" w:cs="Arial"/>
                <w:color w:val="000000"/>
              </w:rPr>
              <w:t xml:space="preserve"> ne žemesnė kaip</w:t>
            </w:r>
            <w:r w:rsidRPr="002743BC">
              <w:rPr>
                <w:rFonts w:ascii="Arial" w:hAnsi="Arial" w:cs="Arial"/>
              </w:rPr>
              <w:t>, C</w:t>
            </w:r>
            <w:r w:rsidRPr="002743BC">
              <w:rPr>
                <w:rFonts w:ascii="Arial" w:hAnsi="Arial" w:cs="Arial"/>
                <w:vertAlign w:val="superscript"/>
              </w:rPr>
              <w:t>0  (1)</w:t>
            </w:r>
            <w:r w:rsidRPr="002743BC">
              <w:rPr>
                <w:rFonts w:ascii="Arial" w:hAnsi="Arial" w:cs="Arial"/>
              </w:rPr>
              <w:t xml:space="preserve">  </w:t>
            </w:r>
          </w:p>
        </w:tc>
        <w:tc>
          <w:tcPr>
            <w:tcW w:w="3412" w:type="dxa"/>
            <w:tcBorders>
              <w:right w:val="single" w:sz="4" w:space="0" w:color="auto"/>
            </w:tcBorders>
          </w:tcPr>
          <w:p w14:paraId="20C94B91" w14:textId="77777777" w:rsidR="00C83226" w:rsidRPr="007723AC" w:rsidRDefault="00C83226" w:rsidP="00C83226">
            <w:pPr>
              <w:jc w:val="center"/>
              <w:rPr>
                <w:rFonts w:ascii="Arial" w:hAnsi="Arial" w:cs="Arial"/>
              </w:rPr>
            </w:pPr>
            <w:r w:rsidRPr="007723AC">
              <w:rPr>
                <w:rFonts w:ascii="Arial" w:hAnsi="Arial" w:cs="Arial"/>
              </w:rPr>
              <w:t>+35</w:t>
            </w:r>
          </w:p>
        </w:tc>
      </w:tr>
      <w:tr w:rsidR="00C83226" w:rsidRPr="002743BC" w14:paraId="5A5866A3" w14:textId="77777777" w:rsidTr="009A3EE0">
        <w:trPr>
          <w:trHeight w:val="263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678F0692" w14:textId="7777777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2.3.</w:t>
            </w:r>
          </w:p>
        </w:tc>
        <w:tc>
          <w:tcPr>
            <w:tcW w:w="5513" w:type="dxa"/>
            <w:tcBorders>
              <w:bottom w:val="single" w:sz="4" w:space="0" w:color="auto"/>
            </w:tcBorders>
          </w:tcPr>
          <w:p w14:paraId="74FC0C8B" w14:textId="77777777" w:rsidR="00C83226" w:rsidRPr="002743BC" w:rsidRDefault="00C83226" w:rsidP="00C83226">
            <w:p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Minimali eksploatavimo aplinkos temperatūra</w:t>
            </w:r>
            <w:r w:rsidRPr="00DF5F80">
              <w:rPr>
                <w:rFonts w:ascii="Arial" w:hAnsi="Arial" w:cs="Arial"/>
                <w:color w:val="000000"/>
              </w:rPr>
              <w:t xml:space="preserve"> ne aukštesnė kaip</w:t>
            </w:r>
            <w:r w:rsidRPr="002743BC">
              <w:rPr>
                <w:rFonts w:ascii="Arial" w:hAnsi="Arial" w:cs="Arial"/>
              </w:rPr>
              <w:t>,  C</w:t>
            </w:r>
            <w:r w:rsidRPr="002743BC">
              <w:rPr>
                <w:rFonts w:ascii="Arial" w:hAnsi="Arial" w:cs="Arial"/>
                <w:vertAlign w:val="superscript"/>
              </w:rPr>
              <w:t>0  (1)</w:t>
            </w:r>
            <w:r w:rsidRPr="002743BC">
              <w:rPr>
                <w:rFonts w:ascii="Arial" w:hAnsi="Arial" w:cs="Arial"/>
              </w:rPr>
              <w:t xml:space="preserve">   </w:t>
            </w:r>
          </w:p>
        </w:tc>
        <w:tc>
          <w:tcPr>
            <w:tcW w:w="3412" w:type="dxa"/>
            <w:tcBorders>
              <w:bottom w:val="single" w:sz="4" w:space="0" w:color="auto"/>
              <w:right w:val="single" w:sz="4" w:space="0" w:color="auto"/>
            </w:tcBorders>
          </w:tcPr>
          <w:p w14:paraId="047A13DB" w14:textId="77777777" w:rsidR="00C83226" w:rsidRPr="007723AC" w:rsidRDefault="00C83226" w:rsidP="00C83226">
            <w:pPr>
              <w:jc w:val="center"/>
              <w:rPr>
                <w:rFonts w:ascii="Arial" w:hAnsi="Arial" w:cs="Arial"/>
              </w:rPr>
            </w:pPr>
            <w:r w:rsidRPr="007723AC">
              <w:rPr>
                <w:rFonts w:ascii="Arial" w:hAnsi="Arial" w:cs="Arial"/>
              </w:rPr>
              <w:t>-35</w:t>
            </w:r>
          </w:p>
        </w:tc>
      </w:tr>
      <w:tr w:rsidR="00C83226" w:rsidRPr="002743BC" w14:paraId="765F8E7A" w14:textId="77777777" w:rsidTr="009A3EE0">
        <w:trPr>
          <w:trHeight w:val="237"/>
        </w:trPr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14:paraId="0C667042" w14:textId="7777777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2.4.</w:t>
            </w:r>
          </w:p>
        </w:tc>
        <w:tc>
          <w:tcPr>
            <w:tcW w:w="5513" w:type="dxa"/>
          </w:tcPr>
          <w:p w14:paraId="50ED3CD0" w14:textId="77777777" w:rsidR="00C83226" w:rsidRPr="002743BC" w:rsidRDefault="00C83226" w:rsidP="00C83226">
            <w:p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  <w:lang w:eastAsia="en-GB"/>
              </w:rPr>
              <w:t xml:space="preserve">Metinis vidutinis santykinis oro drėgnumas </w:t>
            </w:r>
            <w:r w:rsidRPr="002743BC">
              <w:rPr>
                <w:rFonts w:ascii="Arial" w:hAnsi="Arial" w:cs="Arial"/>
              </w:rPr>
              <w:t>, %</w:t>
            </w:r>
            <w:r w:rsidRPr="002743BC">
              <w:rPr>
                <w:rFonts w:ascii="Arial" w:hAnsi="Arial" w:cs="Arial"/>
                <w:vertAlign w:val="superscript"/>
              </w:rPr>
              <w:t>(1)</w:t>
            </w:r>
            <w:r w:rsidRPr="002743BC">
              <w:rPr>
                <w:rFonts w:ascii="Arial" w:hAnsi="Arial" w:cs="Arial"/>
              </w:rPr>
              <w:t xml:space="preserve">  </w:t>
            </w:r>
          </w:p>
        </w:tc>
        <w:tc>
          <w:tcPr>
            <w:tcW w:w="3412" w:type="dxa"/>
            <w:tcBorders>
              <w:right w:val="single" w:sz="4" w:space="0" w:color="auto"/>
            </w:tcBorders>
          </w:tcPr>
          <w:p w14:paraId="3842D12D" w14:textId="77777777" w:rsidR="00C83226" w:rsidRPr="007723AC" w:rsidRDefault="00C83226" w:rsidP="00C83226">
            <w:pPr>
              <w:jc w:val="center"/>
              <w:rPr>
                <w:rFonts w:ascii="Arial" w:hAnsi="Arial" w:cs="Arial"/>
              </w:rPr>
            </w:pPr>
            <w:r w:rsidRPr="007723AC">
              <w:rPr>
                <w:rFonts w:ascii="Arial" w:hAnsi="Arial" w:cs="Arial"/>
              </w:rPr>
              <w:t>≥ 90</w:t>
            </w:r>
          </w:p>
        </w:tc>
      </w:tr>
      <w:tr w:rsidR="00C83226" w:rsidRPr="002743BC" w14:paraId="035B806D" w14:textId="77777777" w:rsidTr="009A3EE0">
        <w:trPr>
          <w:trHeight w:val="225"/>
        </w:trPr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14:paraId="4AE9C413" w14:textId="7777777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2.5.</w:t>
            </w:r>
          </w:p>
        </w:tc>
        <w:tc>
          <w:tcPr>
            <w:tcW w:w="5513" w:type="dxa"/>
          </w:tcPr>
          <w:p w14:paraId="0513DA28" w14:textId="77777777" w:rsidR="00C83226" w:rsidRPr="002743BC" w:rsidRDefault="00C83226" w:rsidP="00C83226">
            <w:p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Pastatymo aukštis virš jūros lygio, m</w:t>
            </w:r>
          </w:p>
        </w:tc>
        <w:tc>
          <w:tcPr>
            <w:tcW w:w="3412" w:type="dxa"/>
            <w:tcBorders>
              <w:right w:val="single" w:sz="4" w:space="0" w:color="auto"/>
            </w:tcBorders>
          </w:tcPr>
          <w:p w14:paraId="65A4EE6C" w14:textId="77777777" w:rsidR="00C83226" w:rsidRPr="007723AC" w:rsidRDefault="00C83226" w:rsidP="00C83226">
            <w:pPr>
              <w:jc w:val="center"/>
              <w:rPr>
                <w:rFonts w:ascii="Arial" w:hAnsi="Arial" w:cs="Arial"/>
              </w:rPr>
            </w:pPr>
            <w:r w:rsidRPr="007723AC">
              <w:rPr>
                <w:rFonts w:ascii="Arial" w:hAnsi="Arial" w:cs="Arial"/>
              </w:rPr>
              <w:t>Iki 1000</w:t>
            </w:r>
          </w:p>
        </w:tc>
      </w:tr>
      <w:tr w:rsidR="00C83226" w:rsidRPr="002743BC" w14:paraId="5956D700" w14:textId="77777777" w:rsidTr="009A3EE0">
        <w:trPr>
          <w:trHeight w:val="150"/>
        </w:trPr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14:paraId="685A8B3F" w14:textId="7777777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lastRenderedPageBreak/>
              <w:t>2.6.</w:t>
            </w:r>
          </w:p>
        </w:tc>
        <w:tc>
          <w:tcPr>
            <w:tcW w:w="5513" w:type="dxa"/>
          </w:tcPr>
          <w:p w14:paraId="749CCBD2" w14:textId="77777777" w:rsidR="00C83226" w:rsidRPr="002743BC" w:rsidRDefault="00C83226" w:rsidP="00C83226">
            <w:p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Aplinkos poveikio  metalui klasė</w:t>
            </w:r>
            <w:r>
              <w:rPr>
                <w:rFonts w:ascii="Arial" w:hAnsi="Arial" w:cs="Arial"/>
              </w:rPr>
              <w:t>,</w:t>
            </w:r>
            <w:r w:rsidRPr="002743BC">
              <w:rPr>
                <w:rFonts w:ascii="Arial" w:hAnsi="Arial" w:cs="Arial"/>
              </w:rPr>
              <w:t xml:space="preserve"> </w:t>
            </w:r>
            <w:proofErr w:type="spellStart"/>
            <w:r w:rsidRPr="002743BC">
              <w:rPr>
                <w:rFonts w:ascii="Arial" w:hAnsi="Arial" w:cs="Arial"/>
              </w:rPr>
              <w:t>koroziškumo</w:t>
            </w:r>
            <w:proofErr w:type="spellEnd"/>
            <w:r w:rsidRPr="002743BC">
              <w:rPr>
                <w:rFonts w:ascii="Arial" w:hAnsi="Arial" w:cs="Arial"/>
              </w:rPr>
              <w:t xml:space="preserve"> kategorija </w:t>
            </w:r>
            <w:r w:rsidRPr="00C43069">
              <w:rPr>
                <w:rFonts w:ascii="Arial" w:hAnsi="Arial" w:cs="Arial"/>
              </w:rPr>
              <w:t>(</w:t>
            </w:r>
            <w:r>
              <w:rPr>
                <w:rFonts w:ascii="Arial" w:hAnsi="Arial" w:cs="Arial"/>
              </w:rPr>
              <w:t xml:space="preserve">pagal </w:t>
            </w:r>
            <w:r w:rsidRPr="00C43069">
              <w:rPr>
                <w:rFonts w:ascii="Arial" w:hAnsi="Arial" w:cs="Arial"/>
              </w:rPr>
              <w:t xml:space="preserve"> LST EN ISO 9223)</w:t>
            </w:r>
            <w:r w:rsidRPr="002743BC">
              <w:rPr>
                <w:rFonts w:ascii="Arial" w:hAnsi="Arial" w:cs="Arial"/>
                <w:vertAlign w:val="superscript"/>
              </w:rPr>
              <w:t xml:space="preserve"> </w:t>
            </w:r>
            <w:r>
              <w:rPr>
                <w:rFonts w:ascii="Arial" w:hAnsi="Arial" w:cs="Arial"/>
              </w:rPr>
              <w:t xml:space="preserve">ne žemesnė kaip </w:t>
            </w:r>
            <w:r w:rsidRPr="002743BC">
              <w:rPr>
                <w:rFonts w:ascii="Arial" w:hAnsi="Arial" w:cs="Arial"/>
                <w:vertAlign w:val="superscript"/>
              </w:rPr>
              <w:t>(2)</w:t>
            </w:r>
            <w:r w:rsidRPr="002743BC">
              <w:rPr>
                <w:rFonts w:ascii="Arial" w:hAnsi="Arial" w:cs="Arial"/>
              </w:rPr>
              <w:t xml:space="preserve">  </w:t>
            </w: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3412" w:type="dxa"/>
            <w:tcBorders>
              <w:right w:val="single" w:sz="4" w:space="0" w:color="auto"/>
            </w:tcBorders>
          </w:tcPr>
          <w:p w14:paraId="3E44329F" w14:textId="77777777" w:rsidR="00C83226" w:rsidRPr="007723AC" w:rsidRDefault="00C83226" w:rsidP="00C83226">
            <w:pPr>
              <w:jc w:val="center"/>
              <w:rPr>
                <w:rFonts w:ascii="Arial" w:hAnsi="Arial" w:cs="Arial"/>
              </w:rPr>
            </w:pPr>
            <w:r w:rsidRPr="007723AC">
              <w:rPr>
                <w:rFonts w:ascii="Arial" w:hAnsi="Arial" w:cs="Arial"/>
              </w:rPr>
              <w:t>C3</w:t>
            </w:r>
          </w:p>
        </w:tc>
      </w:tr>
      <w:tr w:rsidR="00C83226" w:rsidRPr="002743BC" w14:paraId="7C356E57" w14:textId="77777777" w:rsidTr="009A3EE0">
        <w:trPr>
          <w:trHeight w:val="60"/>
        </w:trPr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14:paraId="738301A6" w14:textId="7777777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2.7.</w:t>
            </w:r>
          </w:p>
        </w:tc>
        <w:tc>
          <w:tcPr>
            <w:tcW w:w="5513" w:type="dxa"/>
          </w:tcPr>
          <w:p w14:paraId="03E337AB" w14:textId="066BE002" w:rsidR="00C83226" w:rsidRPr="002743BC" w:rsidRDefault="00C83226" w:rsidP="00C83226">
            <w:p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 xml:space="preserve">Maksimalus vėjo greitis </w:t>
            </w:r>
            <w:r>
              <w:rPr>
                <w:rFonts w:ascii="Arial" w:hAnsi="Arial" w:cs="Arial"/>
              </w:rPr>
              <w:t>(</w:t>
            </w:r>
            <w:r w:rsidRPr="00AC4ED0">
              <w:rPr>
                <w:rFonts w:ascii="Arial" w:hAnsi="Arial" w:cs="Arial"/>
                <w:color w:val="000000"/>
              </w:rPr>
              <w:t>STR 2.05.04:2003 „Poveikiai ir apkrovos“</w:t>
            </w:r>
            <w:r>
              <w:rPr>
                <w:rFonts w:ascii="Arial" w:hAnsi="Arial" w:cs="Arial"/>
                <w:color w:val="000000"/>
              </w:rPr>
              <w:t>)</w:t>
            </w:r>
          </w:p>
        </w:tc>
        <w:tc>
          <w:tcPr>
            <w:tcW w:w="3412" w:type="dxa"/>
            <w:tcBorders>
              <w:right w:val="single" w:sz="4" w:space="0" w:color="auto"/>
            </w:tcBorders>
          </w:tcPr>
          <w:p w14:paraId="3EDB4010" w14:textId="5019BCC6" w:rsidR="00C83226" w:rsidRPr="007723AC" w:rsidRDefault="00C83226" w:rsidP="00C83226">
            <w:pPr>
              <w:jc w:val="center"/>
              <w:rPr>
                <w:rFonts w:ascii="Arial" w:hAnsi="Arial" w:cs="Arial"/>
                <w:color w:val="000000"/>
              </w:rPr>
            </w:pPr>
            <w:r w:rsidRPr="007723AC">
              <w:rPr>
                <w:rFonts w:ascii="Arial" w:hAnsi="Arial" w:cs="Arial"/>
                <w:color w:val="000000"/>
              </w:rPr>
              <w:t>Pagal Lietuvos vėjo apkrovos rajoną</w:t>
            </w:r>
          </w:p>
        </w:tc>
      </w:tr>
      <w:tr w:rsidR="00C83226" w:rsidRPr="002743BC" w14:paraId="71E1CAB0" w14:textId="77777777" w:rsidTr="009A3EE0">
        <w:trPr>
          <w:trHeight w:val="60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28D6F937" w14:textId="7777777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2.8.</w:t>
            </w:r>
          </w:p>
        </w:tc>
        <w:tc>
          <w:tcPr>
            <w:tcW w:w="5513" w:type="dxa"/>
            <w:tcBorders>
              <w:bottom w:val="single" w:sz="4" w:space="0" w:color="auto"/>
            </w:tcBorders>
          </w:tcPr>
          <w:p w14:paraId="5A238553" w14:textId="3AD68209" w:rsidR="00C83226" w:rsidRPr="002743BC" w:rsidRDefault="00C83226" w:rsidP="00C83226">
            <w:p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Ap</w:t>
            </w:r>
            <w:r>
              <w:rPr>
                <w:rFonts w:ascii="Arial" w:hAnsi="Arial" w:cs="Arial"/>
              </w:rPr>
              <w:t>ledėjimo</w:t>
            </w:r>
            <w:r w:rsidRPr="002743BC">
              <w:rPr>
                <w:rFonts w:ascii="Arial" w:hAnsi="Arial" w:cs="Arial"/>
              </w:rPr>
              <w:t xml:space="preserve"> sienelės storis</w:t>
            </w:r>
            <w:r>
              <w:rPr>
                <w:rFonts w:ascii="Arial" w:hAnsi="Arial" w:cs="Arial"/>
              </w:rPr>
              <w:t xml:space="preserve"> (</w:t>
            </w:r>
            <w:r w:rsidRPr="00AC4ED0">
              <w:rPr>
                <w:rFonts w:ascii="Arial" w:hAnsi="Arial" w:cs="Arial"/>
                <w:color w:val="000000"/>
              </w:rPr>
              <w:t>STR 2.05.04:2003 „Poveikiai ir apkrovos“</w:t>
            </w:r>
            <w:r>
              <w:rPr>
                <w:rFonts w:ascii="Arial" w:hAnsi="Arial" w:cs="Arial"/>
                <w:color w:val="000000"/>
              </w:rPr>
              <w:t>)</w:t>
            </w:r>
          </w:p>
        </w:tc>
        <w:tc>
          <w:tcPr>
            <w:tcW w:w="3412" w:type="dxa"/>
            <w:tcBorders>
              <w:bottom w:val="single" w:sz="4" w:space="0" w:color="auto"/>
              <w:right w:val="single" w:sz="4" w:space="0" w:color="auto"/>
            </w:tcBorders>
          </w:tcPr>
          <w:p w14:paraId="1FBEB2E5" w14:textId="653F0628" w:rsidR="00C83226" w:rsidRPr="007723AC" w:rsidRDefault="00C83226" w:rsidP="00C83226">
            <w:pPr>
              <w:jc w:val="center"/>
              <w:rPr>
                <w:rFonts w:ascii="Arial" w:eastAsia="Times New Roman" w:hAnsi="Arial" w:cs="Arial"/>
                <w:color w:val="000000"/>
                <w:lang w:eastAsia="lt-LT"/>
              </w:rPr>
            </w:pPr>
            <w:r w:rsidRPr="007723AC">
              <w:rPr>
                <w:rFonts w:ascii="Arial" w:eastAsia="Times New Roman" w:hAnsi="Arial" w:cs="Arial"/>
                <w:color w:val="000000"/>
                <w:lang w:eastAsia="lt-LT"/>
              </w:rPr>
              <w:t>Pagal a</w:t>
            </w:r>
            <w:r w:rsidRPr="00825B1D">
              <w:rPr>
                <w:rFonts w:ascii="Arial" w:eastAsia="Times New Roman" w:hAnsi="Arial" w:cs="Arial"/>
                <w:color w:val="000000"/>
                <w:lang w:eastAsia="lt-LT"/>
              </w:rPr>
              <w:t>pledėjimo rajon</w:t>
            </w:r>
            <w:r w:rsidRPr="007723AC">
              <w:rPr>
                <w:rFonts w:ascii="Arial" w:eastAsia="Times New Roman" w:hAnsi="Arial" w:cs="Arial"/>
                <w:color w:val="000000"/>
                <w:lang w:eastAsia="lt-LT"/>
              </w:rPr>
              <w:t>ą</w:t>
            </w:r>
            <w:r w:rsidRPr="00825B1D">
              <w:rPr>
                <w:rFonts w:ascii="Arial" w:eastAsia="Times New Roman" w:hAnsi="Arial" w:cs="Arial"/>
                <w:color w:val="000000"/>
                <w:lang w:eastAsia="lt-LT"/>
              </w:rPr>
              <w:t xml:space="preserve"> (imama pagal</w:t>
            </w:r>
            <w:r w:rsidRPr="007723AC">
              <w:rPr>
                <w:rFonts w:ascii="Arial" w:eastAsia="Times New Roman" w:hAnsi="Arial" w:cs="Arial"/>
                <w:color w:val="000000"/>
                <w:lang w:eastAsia="lt-LT"/>
              </w:rPr>
              <w:t xml:space="preserve"> </w:t>
            </w:r>
            <w:r w:rsidRPr="00825B1D">
              <w:rPr>
                <w:rFonts w:ascii="Arial" w:eastAsia="Times New Roman" w:hAnsi="Arial" w:cs="Arial"/>
                <w:color w:val="000000"/>
                <w:lang w:eastAsia="lt-LT"/>
              </w:rPr>
              <w:t>RSN 156-94, 8.6 lentelę)</w:t>
            </w:r>
          </w:p>
        </w:tc>
      </w:tr>
      <w:tr w:rsidR="00C83226" w:rsidRPr="002743BC" w14:paraId="2C7968DA" w14:textId="77777777" w:rsidTr="009A3EE0">
        <w:trPr>
          <w:trHeight w:val="30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9B76C" w14:textId="77777777" w:rsidR="00C83226" w:rsidRPr="002743BC" w:rsidRDefault="00C83226" w:rsidP="00C83226">
            <w:pPr>
              <w:jc w:val="center"/>
              <w:rPr>
                <w:rFonts w:ascii="Arial" w:hAnsi="Arial" w:cs="Arial"/>
                <w:b/>
              </w:rPr>
            </w:pPr>
            <w:r w:rsidRPr="002743BC">
              <w:rPr>
                <w:rFonts w:ascii="Arial" w:hAnsi="Arial" w:cs="Arial"/>
                <w:b/>
              </w:rPr>
              <w:t>3.</w:t>
            </w:r>
          </w:p>
        </w:tc>
        <w:tc>
          <w:tcPr>
            <w:tcW w:w="8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EA33F" w14:textId="7A5EF675" w:rsidR="00C83226" w:rsidRPr="002743BC" w:rsidRDefault="00C83226" w:rsidP="00C83226">
            <w:p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 xml:space="preserve"> </w:t>
            </w:r>
            <w:r w:rsidRPr="00D0728D">
              <w:rPr>
                <w:rFonts w:ascii="Arial" w:hAnsi="Arial" w:cs="Arial"/>
                <w:b/>
                <w:bCs/>
              </w:rPr>
              <w:t>Įrenginius laikančių</w:t>
            </w:r>
            <w:r>
              <w:rPr>
                <w:rFonts w:ascii="Arial" w:hAnsi="Arial" w:cs="Arial"/>
              </w:rPr>
              <w:t xml:space="preserve"> </w:t>
            </w:r>
            <w:r w:rsidRPr="00D0728D">
              <w:rPr>
                <w:rFonts w:ascii="Arial" w:hAnsi="Arial" w:cs="Arial"/>
                <w:b/>
                <w:bCs/>
              </w:rPr>
              <w:t>p</w:t>
            </w:r>
            <w:r w:rsidRPr="002743BC">
              <w:rPr>
                <w:rFonts w:ascii="Arial" w:hAnsi="Arial" w:cs="Arial"/>
                <w:b/>
              </w:rPr>
              <w:t>lieno konstrukcijų projektavimas, medžiagos, gamyba:</w:t>
            </w:r>
          </w:p>
        </w:tc>
      </w:tr>
      <w:tr w:rsidR="00C83226" w:rsidRPr="002743BC" w14:paraId="3E61BF0B" w14:textId="77777777" w:rsidTr="009A3EE0">
        <w:trPr>
          <w:trHeight w:val="49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8B8392E" w14:textId="7777777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3.1.</w:t>
            </w:r>
          </w:p>
        </w:tc>
        <w:tc>
          <w:tcPr>
            <w:tcW w:w="5513" w:type="dxa"/>
            <w:tcBorders>
              <w:top w:val="single" w:sz="4" w:space="0" w:color="auto"/>
            </w:tcBorders>
          </w:tcPr>
          <w:p w14:paraId="5E766636" w14:textId="77777777" w:rsidR="00C83226" w:rsidRPr="002743BC" w:rsidRDefault="00C83226" w:rsidP="00C83226">
            <w:p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Projektuojant plieno konstrukcijas, siekti racionalaus  konstrukcinių formų parinkimo ir metalo kiekio panaudojimo</w:t>
            </w:r>
          </w:p>
        </w:tc>
        <w:tc>
          <w:tcPr>
            <w:tcW w:w="3412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7F3C10E9" w14:textId="7777777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Pagal  STR 2.05.08:2005</w:t>
            </w:r>
          </w:p>
        </w:tc>
      </w:tr>
      <w:tr w:rsidR="00C83226" w:rsidRPr="002743BC" w14:paraId="588AC607" w14:textId="77777777" w:rsidTr="009A3EE0">
        <w:trPr>
          <w:trHeight w:val="324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46EAE156" w14:textId="7777777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3.2.</w:t>
            </w:r>
          </w:p>
        </w:tc>
        <w:tc>
          <w:tcPr>
            <w:tcW w:w="5513" w:type="dxa"/>
          </w:tcPr>
          <w:p w14:paraId="3BD38000" w14:textId="28925945" w:rsidR="00C83226" w:rsidRPr="007F5D0F" w:rsidRDefault="00C83226" w:rsidP="00C83226">
            <w:pPr>
              <w:rPr>
                <w:rFonts w:ascii="Arial" w:hAnsi="Arial" w:cs="Arial"/>
              </w:rPr>
            </w:pPr>
            <w:r w:rsidRPr="007F5D0F">
              <w:rPr>
                <w:rFonts w:ascii="Arial" w:hAnsi="Arial" w:cs="Arial"/>
              </w:rPr>
              <w:t>Reikalavimai plieno konstrukcijoms</w:t>
            </w:r>
            <w:r>
              <w:rPr>
                <w:rFonts w:ascii="Arial" w:hAnsi="Arial" w:cs="Arial"/>
              </w:rPr>
              <w:t>, jų paviršiams ir sujungimams</w:t>
            </w:r>
            <w:r w:rsidRPr="007F5D0F">
              <w:rPr>
                <w:rFonts w:ascii="Arial" w:hAnsi="Arial" w:cs="Arial"/>
              </w:rPr>
              <w:t>:</w:t>
            </w:r>
          </w:p>
        </w:tc>
        <w:tc>
          <w:tcPr>
            <w:tcW w:w="3412" w:type="dxa"/>
            <w:tcBorders>
              <w:right w:val="single" w:sz="4" w:space="0" w:color="auto"/>
            </w:tcBorders>
            <w:vAlign w:val="center"/>
          </w:tcPr>
          <w:p w14:paraId="766695B9" w14:textId="61DB9B06" w:rsidR="00C83226" w:rsidRPr="007E7BB4" w:rsidRDefault="00C83226" w:rsidP="00C83226">
            <w:pPr>
              <w:pStyle w:val="ListParagraph"/>
              <w:ind w:left="176"/>
              <w:rPr>
                <w:rFonts w:ascii="Arial" w:hAnsi="Arial" w:cs="Arial"/>
              </w:rPr>
            </w:pPr>
            <w:r w:rsidRPr="007E7BB4">
              <w:rPr>
                <w:rFonts w:ascii="Arial" w:hAnsi="Arial" w:cs="Arial"/>
                <w:color w:val="000000"/>
              </w:rPr>
              <w:t>Turi būti prieinamos apžiūrėti, valyti, dažyti (cinkuoti), taip pat neturi sulaikyti drėgmės ir apsunkinti vėdinimo</w:t>
            </w:r>
          </w:p>
        </w:tc>
      </w:tr>
      <w:tr w:rsidR="00C83226" w:rsidRPr="002743BC" w14:paraId="552C9AD8" w14:textId="77777777" w:rsidTr="009A3EE0">
        <w:trPr>
          <w:trHeight w:val="518"/>
        </w:trPr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14:paraId="6CAFF66E" w14:textId="7777777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3.3.</w:t>
            </w:r>
          </w:p>
        </w:tc>
        <w:tc>
          <w:tcPr>
            <w:tcW w:w="5513" w:type="dxa"/>
          </w:tcPr>
          <w:p w14:paraId="1AE69263" w14:textId="7BA342F0" w:rsidR="00C83226" w:rsidRPr="002743BC" w:rsidRDefault="009F7E20" w:rsidP="00C8322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Įrenginius</w:t>
            </w:r>
            <w:r w:rsidR="00C83226" w:rsidRPr="002743BC">
              <w:rPr>
                <w:rFonts w:ascii="Arial" w:hAnsi="Arial" w:cs="Arial"/>
              </w:rPr>
              <w:t xml:space="preserve"> </w:t>
            </w:r>
            <w:r w:rsidR="00C83226">
              <w:rPr>
                <w:rFonts w:ascii="Arial" w:hAnsi="Arial" w:cs="Arial"/>
              </w:rPr>
              <w:t xml:space="preserve">(išskyrus jungtuvus ir skyriklius) </w:t>
            </w:r>
            <w:r>
              <w:t xml:space="preserve"> </w:t>
            </w:r>
            <w:r w:rsidRPr="009F7E20">
              <w:rPr>
                <w:rFonts w:ascii="Arial" w:hAnsi="Arial" w:cs="Arial"/>
              </w:rPr>
              <w:t xml:space="preserve">laikančiųjų plieninių konstrukcijų </w:t>
            </w:r>
            <w:r w:rsidR="00C83226" w:rsidRPr="002743BC">
              <w:rPr>
                <w:rFonts w:ascii="Arial" w:hAnsi="Arial" w:cs="Arial"/>
              </w:rPr>
              <w:t xml:space="preserve">naudojamo konstrukcinio plieno markė </w:t>
            </w:r>
            <w:r w:rsidR="00C83226">
              <w:rPr>
                <w:rFonts w:ascii="Arial" w:hAnsi="Arial" w:cs="Arial"/>
              </w:rPr>
              <w:t>(</w:t>
            </w:r>
            <w:r w:rsidR="00C83226" w:rsidRPr="002743BC">
              <w:rPr>
                <w:rFonts w:ascii="Arial" w:hAnsi="Arial" w:cs="Arial"/>
              </w:rPr>
              <w:t>pagal LST EN 10025</w:t>
            </w:r>
            <w:r w:rsidR="00C83226">
              <w:rPr>
                <w:rFonts w:ascii="Arial" w:hAnsi="Arial" w:cs="Arial"/>
              </w:rPr>
              <w:t xml:space="preserve">-2) </w:t>
            </w:r>
            <w:r w:rsidR="00C83226" w:rsidRPr="002743BC">
              <w:rPr>
                <w:rFonts w:ascii="Arial" w:hAnsi="Arial" w:cs="Arial"/>
                <w:vertAlign w:val="superscript"/>
              </w:rPr>
              <w:t>(3)</w:t>
            </w:r>
          </w:p>
        </w:tc>
        <w:tc>
          <w:tcPr>
            <w:tcW w:w="3412" w:type="dxa"/>
            <w:tcBorders>
              <w:right w:val="single" w:sz="4" w:space="0" w:color="auto"/>
            </w:tcBorders>
          </w:tcPr>
          <w:p w14:paraId="1A8AAD71" w14:textId="3B3B1177" w:rsidR="00C83226" w:rsidRPr="007E7BB4" w:rsidRDefault="00C83226" w:rsidP="00C83226">
            <w:pPr>
              <w:jc w:val="center"/>
              <w:rPr>
                <w:rFonts w:ascii="Arial" w:hAnsi="Arial" w:cs="Arial"/>
              </w:rPr>
            </w:pPr>
            <w:r w:rsidRPr="007E7BB4">
              <w:rPr>
                <w:rFonts w:ascii="Arial" w:hAnsi="Arial" w:cs="Arial"/>
              </w:rPr>
              <w:t>S235, S275, S355, S420, S450, S460</w:t>
            </w:r>
          </w:p>
        </w:tc>
      </w:tr>
      <w:tr w:rsidR="00C83226" w:rsidRPr="002743BC" w14:paraId="2E0A7A58" w14:textId="77777777" w:rsidTr="009A3EE0">
        <w:trPr>
          <w:trHeight w:val="518"/>
        </w:trPr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14:paraId="79EE620A" w14:textId="59C8027E" w:rsidR="00C83226" w:rsidRPr="002743BC" w:rsidRDefault="007723AC" w:rsidP="00C83226">
            <w:pPr>
              <w:jc w:val="center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3.4.</w:t>
            </w:r>
          </w:p>
        </w:tc>
        <w:tc>
          <w:tcPr>
            <w:tcW w:w="5513" w:type="dxa"/>
          </w:tcPr>
          <w:p w14:paraId="49340BD3" w14:textId="40E2967C" w:rsidR="00C83226" w:rsidRPr="002743BC" w:rsidRDefault="00C83226" w:rsidP="00C8322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Jungtuvų ir skyriklių laikančiųjų plieninių konstrukcijų naudojamo konstrukcinio plieno markė (pagal LST EN 10025-2)</w:t>
            </w:r>
            <w:r w:rsidRPr="002743BC">
              <w:rPr>
                <w:rFonts w:ascii="Arial" w:hAnsi="Arial" w:cs="Arial"/>
                <w:vertAlign w:val="superscript"/>
              </w:rPr>
              <w:t>(3)</w:t>
            </w: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3412" w:type="dxa"/>
            <w:tcBorders>
              <w:right w:val="single" w:sz="4" w:space="0" w:color="auto"/>
            </w:tcBorders>
          </w:tcPr>
          <w:p w14:paraId="6CB67098" w14:textId="67814FCC" w:rsidR="00C83226" w:rsidRPr="007E7BB4" w:rsidRDefault="00C83226" w:rsidP="00C83226">
            <w:pPr>
              <w:jc w:val="center"/>
              <w:rPr>
                <w:rFonts w:ascii="Arial" w:hAnsi="Arial" w:cs="Arial"/>
              </w:rPr>
            </w:pPr>
            <w:r w:rsidRPr="007E7BB4">
              <w:rPr>
                <w:rFonts w:ascii="Arial" w:hAnsi="Arial" w:cs="Arial"/>
              </w:rPr>
              <w:t>S275, S355, S420, S450, S460</w:t>
            </w:r>
          </w:p>
        </w:tc>
      </w:tr>
      <w:tr w:rsidR="00C83226" w:rsidRPr="002743BC" w14:paraId="3E582127" w14:textId="77777777" w:rsidTr="009A3EE0">
        <w:trPr>
          <w:trHeight w:val="298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2B3D45A8" w14:textId="7A12BE3F" w:rsidR="00C83226" w:rsidRPr="002743BC" w:rsidRDefault="007723AC" w:rsidP="00C83226">
            <w:pPr>
              <w:jc w:val="center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3.5.</w:t>
            </w:r>
          </w:p>
        </w:tc>
        <w:tc>
          <w:tcPr>
            <w:tcW w:w="5513" w:type="dxa"/>
          </w:tcPr>
          <w:p w14:paraId="68A61B2A" w14:textId="77777777" w:rsidR="00C83226" w:rsidRPr="002743BC" w:rsidRDefault="00C83226" w:rsidP="00C83226">
            <w:p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 xml:space="preserve">Plieninių konstrukcijų gamyba   </w:t>
            </w:r>
          </w:p>
        </w:tc>
        <w:tc>
          <w:tcPr>
            <w:tcW w:w="3412" w:type="dxa"/>
            <w:tcBorders>
              <w:right w:val="single" w:sz="4" w:space="0" w:color="auto"/>
            </w:tcBorders>
          </w:tcPr>
          <w:p w14:paraId="476D11FE" w14:textId="77777777" w:rsidR="00C83226" w:rsidRPr="007E7BB4" w:rsidRDefault="00C83226" w:rsidP="00C83226">
            <w:pPr>
              <w:jc w:val="center"/>
              <w:rPr>
                <w:rFonts w:ascii="Arial" w:hAnsi="Arial" w:cs="Arial"/>
              </w:rPr>
            </w:pPr>
            <w:r w:rsidRPr="007E7BB4">
              <w:rPr>
                <w:rFonts w:ascii="Arial" w:hAnsi="Arial" w:cs="Arial"/>
              </w:rPr>
              <w:t>Gamykloje</w:t>
            </w:r>
          </w:p>
        </w:tc>
      </w:tr>
      <w:tr w:rsidR="00C83226" w:rsidRPr="002743BC" w14:paraId="3E1FAC51" w14:textId="77777777" w:rsidTr="009A3EE0">
        <w:trPr>
          <w:trHeight w:val="868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55FCB3E0" w14:textId="482820DB" w:rsidR="00C83226" w:rsidRPr="002743BC" w:rsidRDefault="007723AC" w:rsidP="00C8322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3.6</w:t>
            </w:r>
            <w:r w:rsidRPr="002743BC">
              <w:rPr>
                <w:rFonts w:ascii="Arial" w:hAnsi="Arial" w:cs="Arial"/>
              </w:rPr>
              <w:t>.</w:t>
            </w:r>
          </w:p>
        </w:tc>
        <w:tc>
          <w:tcPr>
            <w:tcW w:w="5513" w:type="dxa"/>
          </w:tcPr>
          <w:p w14:paraId="5A8D88FE" w14:textId="77777777" w:rsidR="00C83226" w:rsidRPr="002743BC" w:rsidRDefault="00C83226" w:rsidP="00C83226">
            <w:p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Plieno konstrukcij</w:t>
            </w:r>
            <w:r>
              <w:rPr>
                <w:rFonts w:ascii="Arial" w:hAnsi="Arial" w:cs="Arial"/>
              </w:rPr>
              <w:t>os</w:t>
            </w:r>
            <w:r w:rsidRPr="002743BC">
              <w:rPr>
                <w:rFonts w:ascii="Arial" w:hAnsi="Arial" w:cs="Arial"/>
              </w:rPr>
              <w:t xml:space="preserve"> į statybos  aikštelę </w:t>
            </w:r>
            <w:r>
              <w:rPr>
                <w:rFonts w:ascii="Arial" w:hAnsi="Arial" w:cs="Arial"/>
              </w:rPr>
              <w:t>tiekiamo</w:t>
            </w:r>
            <w:r w:rsidRPr="002743BC">
              <w:rPr>
                <w:rFonts w:ascii="Arial" w:hAnsi="Arial" w:cs="Arial"/>
              </w:rPr>
              <w:t>s</w:t>
            </w:r>
          </w:p>
          <w:p w14:paraId="02CD5257" w14:textId="77777777" w:rsidR="00C83226" w:rsidRPr="002743BC" w:rsidRDefault="00C83226" w:rsidP="00C83226">
            <w:pPr>
              <w:pStyle w:val="ListParagraph"/>
              <w:ind w:left="420"/>
              <w:rPr>
                <w:rFonts w:ascii="Arial" w:hAnsi="Arial" w:cs="Arial"/>
              </w:rPr>
            </w:pPr>
          </w:p>
        </w:tc>
        <w:tc>
          <w:tcPr>
            <w:tcW w:w="3412" w:type="dxa"/>
            <w:tcBorders>
              <w:right w:val="single" w:sz="4" w:space="0" w:color="auto"/>
            </w:tcBorders>
            <w:vAlign w:val="center"/>
          </w:tcPr>
          <w:p w14:paraId="19DC93D2" w14:textId="77777777" w:rsidR="00C83226" w:rsidRPr="007E7BB4" w:rsidRDefault="00C83226" w:rsidP="00C83226">
            <w:pPr>
              <w:pStyle w:val="ListParagraph"/>
              <w:ind w:left="420"/>
              <w:rPr>
                <w:rFonts w:ascii="Arial" w:hAnsi="Arial" w:cs="Arial"/>
              </w:rPr>
            </w:pPr>
            <w:r w:rsidRPr="007E7BB4">
              <w:rPr>
                <w:rFonts w:ascii="Arial" w:hAnsi="Arial" w:cs="Arial"/>
              </w:rPr>
              <w:t>Sužymėtos ir pilnos komplektacijos</w:t>
            </w:r>
          </w:p>
        </w:tc>
      </w:tr>
      <w:tr w:rsidR="00C83226" w:rsidRPr="002743BC" w14:paraId="0A243057" w14:textId="77777777" w:rsidTr="009A3EE0">
        <w:trPr>
          <w:trHeight w:val="417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78B029D6" w14:textId="1F5BBAE7" w:rsidR="00C83226" w:rsidRPr="002743BC" w:rsidRDefault="007723AC" w:rsidP="00C8322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3.7</w:t>
            </w:r>
            <w:r w:rsidRPr="002743BC">
              <w:rPr>
                <w:rFonts w:ascii="Arial" w:hAnsi="Arial" w:cs="Arial"/>
              </w:rPr>
              <w:t>.</w:t>
            </w:r>
          </w:p>
        </w:tc>
        <w:tc>
          <w:tcPr>
            <w:tcW w:w="5513" w:type="dxa"/>
          </w:tcPr>
          <w:p w14:paraId="1941E56A" w14:textId="77777777" w:rsidR="00C83226" w:rsidRPr="002743BC" w:rsidRDefault="00C83226" w:rsidP="00C83226">
            <w:p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Atraminių plieno konstrukcijų atskir</w:t>
            </w:r>
            <w:r>
              <w:rPr>
                <w:rFonts w:ascii="Arial" w:hAnsi="Arial" w:cs="Arial"/>
              </w:rPr>
              <w:t>ų</w:t>
            </w:r>
            <w:r w:rsidRPr="002743BC">
              <w:rPr>
                <w:rFonts w:ascii="Arial" w:hAnsi="Arial" w:cs="Arial"/>
              </w:rPr>
              <w:t xml:space="preserve"> elementų </w:t>
            </w:r>
            <w:r>
              <w:rPr>
                <w:rFonts w:ascii="Arial" w:hAnsi="Arial" w:cs="Arial"/>
              </w:rPr>
              <w:t>montažinis</w:t>
            </w:r>
            <w:r w:rsidRPr="002743BC">
              <w:rPr>
                <w:rFonts w:ascii="Arial" w:hAnsi="Arial" w:cs="Arial"/>
              </w:rPr>
              <w:t xml:space="preserve"> sujungima</w:t>
            </w:r>
            <w:r>
              <w:rPr>
                <w:rFonts w:ascii="Arial" w:hAnsi="Arial" w:cs="Arial"/>
              </w:rPr>
              <w:t>s</w:t>
            </w:r>
            <w:r w:rsidRPr="002743BC">
              <w:rPr>
                <w:rFonts w:ascii="Arial" w:hAnsi="Arial" w:cs="Arial"/>
              </w:rPr>
              <w:t xml:space="preserve"> </w:t>
            </w:r>
            <w:r w:rsidRPr="002743BC">
              <w:rPr>
                <w:rFonts w:ascii="Arial" w:hAnsi="Arial" w:cs="Arial"/>
                <w:vertAlign w:val="superscript"/>
              </w:rPr>
              <w:t>(4)</w:t>
            </w:r>
            <w:r w:rsidRPr="002743BC">
              <w:rPr>
                <w:rFonts w:ascii="Arial" w:hAnsi="Arial" w:cs="Arial"/>
              </w:rPr>
              <w:t xml:space="preserve">  </w:t>
            </w:r>
          </w:p>
        </w:tc>
        <w:tc>
          <w:tcPr>
            <w:tcW w:w="3412" w:type="dxa"/>
            <w:tcBorders>
              <w:right w:val="single" w:sz="4" w:space="0" w:color="auto"/>
            </w:tcBorders>
            <w:vAlign w:val="center"/>
          </w:tcPr>
          <w:p w14:paraId="100AD1ED" w14:textId="462D5809" w:rsidR="00C83226" w:rsidRPr="007E7BB4" w:rsidRDefault="00C83226" w:rsidP="00C83226">
            <w:pPr>
              <w:jc w:val="center"/>
              <w:rPr>
                <w:rFonts w:ascii="Arial" w:hAnsi="Arial" w:cs="Arial"/>
              </w:rPr>
            </w:pPr>
            <w:r w:rsidRPr="007E7BB4">
              <w:rPr>
                <w:rFonts w:ascii="Arial" w:hAnsi="Arial" w:cs="Arial"/>
              </w:rPr>
              <w:t>Varžtais</w:t>
            </w:r>
          </w:p>
        </w:tc>
      </w:tr>
      <w:tr w:rsidR="00C83226" w:rsidRPr="002743BC" w14:paraId="271164A5" w14:textId="77777777" w:rsidTr="009A3EE0">
        <w:trPr>
          <w:trHeight w:val="112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295F38C6" w14:textId="6BB28C59" w:rsidR="00C83226" w:rsidRPr="002743BC" w:rsidRDefault="007723AC" w:rsidP="00C8322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3.8</w:t>
            </w:r>
            <w:r w:rsidRPr="002743BC">
              <w:rPr>
                <w:rFonts w:ascii="Arial" w:hAnsi="Arial" w:cs="Arial"/>
              </w:rPr>
              <w:t>.</w:t>
            </w:r>
          </w:p>
        </w:tc>
        <w:tc>
          <w:tcPr>
            <w:tcW w:w="5513" w:type="dxa"/>
          </w:tcPr>
          <w:p w14:paraId="4511BC20" w14:textId="77777777" w:rsidR="00C83226" w:rsidRPr="002743BC" w:rsidRDefault="00C83226" w:rsidP="00C8322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eastAsia="lt-LT"/>
              </w:rPr>
              <w:t>A</w:t>
            </w:r>
            <w:r w:rsidRPr="002743BC">
              <w:rPr>
                <w:rFonts w:ascii="Arial" w:hAnsi="Arial" w:cs="Arial"/>
                <w:lang w:eastAsia="lt-LT"/>
              </w:rPr>
              <w:t>psauga nuo savaiminio veržlių atsisukimo</w:t>
            </w:r>
            <w:r>
              <w:rPr>
                <w:rFonts w:ascii="Arial" w:hAnsi="Arial" w:cs="Arial"/>
                <w:lang w:eastAsia="lt-LT"/>
              </w:rPr>
              <w:t xml:space="preserve"> konstrukcijų jungtyse</w:t>
            </w:r>
          </w:p>
        </w:tc>
        <w:tc>
          <w:tcPr>
            <w:tcW w:w="3412" w:type="dxa"/>
            <w:tcBorders>
              <w:right w:val="single" w:sz="4" w:space="0" w:color="auto"/>
            </w:tcBorders>
            <w:vAlign w:val="center"/>
          </w:tcPr>
          <w:p w14:paraId="546AFA4E" w14:textId="77777777" w:rsidR="00C83226" w:rsidRPr="007E7BB4" w:rsidRDefault="00C83226" w:rsidP="00C83226">
            <w:pPr>
              <w:jc w:val="center"/>
              <w:rPr>
                <w:rFonts w:ascii="Arial" w:hAnsi="Arial" w:cs="Arial"/>
              </w:rPr>
            </w:pPr>
            <w:r w:rsidRPr="007E7BB4">
              <w:rPr>
                <w:rFonts w:ascii="Arial" w:hAnsi="Arial" w:cs="Arial"/>
                <w:lang w:eastAsia="lt-LT"/>
              </w:rPr>
              <w:t xml:space="preserve">Spyruoklinės poveržlės arba </w:t>
            </w:r>
            <w:proofErr w:type="spellStart"/>
            <w:r w:rsidRPr="007E7BB4">
              <w:rPr>
                <w:rFonts w:ascii="Arial" w:hAnsi="Arial" w:cs="Arial"/>
                <w:lang w:eastAsia="lt-LT"/>
              </w:rPr>
              <w:t>kontraveržlės</w:t>
            </w:r>
            <w:proofErr w:type="spellEnd"/>
          </w:p>
        </w:tc>
      </w:tr>
      <w:tr w:rsidR="00C83226" w:rsidRPr="002743BC" w14:paraId="42B5BB22" w14:textId="77777777" w:rsidTr="009A3EE0">
        <w:trPr>
          <w:trHeight w:val="112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614ECD67" w14:textId="37E11D01" w:rsidR="00C83226" w:rsidRDefault="007723AC" w:rsidP="00C8322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3.9</w:t>
            </w:r>
            <w:r w:rsidRPr="002743BC">
              <w:rPr>
                <w:rFonts w:ascii="Arial" w:hAnsi="Arial" w:cs="Arial"/>
              </w:rPr>
              <w:t>.</w:t>
            </w:r>
          </w:p>
        </w:tc>
        <w:tc>
          <w:tcPr>
            <w:tcW w:w="5513" w:type="dxa"/>
          </w:tcPr>
          <w:p w14:paraId="272AE2DA" w14:textId="77777777" w:rsidR="00C83226" w:rsidRPr="002743BC" w:rsidRDefault="00C83226" w:rsidP="00C83226">
            <w:pPr>
              <w:rPr>
                <w:rFonts w:ascii="Arial" w:hAnsi="Arial" w:cs="Arial"/>
                <w:lang w:eastAsia="lt-LT"/>
              </w:rPr>
            </w:pPr>
            <w:r w:rsidRPr="002743BC">
              <w:rPr>
                <w:rFonts w:ascii="Arial" w:hAnsi="Arial" w:cs="Arial"/>
              </w:rPr>
              <w:t xml:space="preserve">Plieno konstrukcijų  padengimas antikorozine danga </w:t>
            </w:r>
            <w:r w:rsidRPr="002743BC">
              <w:rPr>
                <w:rFonts w:ascii="Arial" w:hAnsi="Arial" w:cs="Arial"/>
                <w:vertAlign w:val="superscript"/>
              </w:rPr>
              <w:t>(5)</w:t>
            </w:r>
            <w:r w:rsidRPr="002743BC">
              <w:rPr>
                <w:rFonts w:ascii="Arial" w:hAnsi="Arial" w:cs="Arial"/>
              </w:rPr>
              <w:t xml:space="preserve">  </w:t>
            </w:r>
          </w:p>
        </w:tc>
        <w:tc>
          <w:tcPr>
            <w:tcW w:w="3412" w:type="dxa"/>
            <w:tcBorders>
              <w:right w:val="single" w:sz="4" w:space="0" w:color="auto"/>
            </w:tcBorders>
            <w:vAlign w:val="center"/>
          </w:tcPr>
          <w:p w14:paraId="11AC0DBC" w14:textId="77777777" w:rsidR="00C83226" w:rsidRPr="007E7BB4" w:rsidRDefault="00C83226" w:rsidP="00C83226">
            <w:pPr>
              <w:jc w:val="center"/>
              <w:rPr>
                <w:rFonts w:ascii="Arial" w:hAnsi="Arial" w:cs="Arial"/>
              </w:rPr>
            </w:pPr>
            <w:r w:rsidRPr="007E7BB4">
              <w:rPr>
                <w:rFonts w:ascii="Arial" w:hAnsi="Arial" w:cs="Arial"/>
              </w:rPr>
              <w:t>Karštas cinkavimas</w:t>
            </w:r>
          </w:p>
          <w:p w14:paraId="334D9765" w14:textId="058CF479" w:rsidR="00C83226" w:rsidRPr="007E7BB4" w:rsidRDefault="00C83226" w:rsidP="00C83226">
            <w:pPr>
              <w:jc w:val="center"/>
              <w:rPr>
                <w:rFonts w:ascii="Arial" w:hAnsi="Arial" w:cs="Arial"/>
                <w:lang w:eastAsia="lt-LT"/>
              </w:rPr>
            </w:pPr>
            <w:r w:rsidRPr="007E7BB4">
              <w:rPr>
                <w:rFonts w:ascii="Arial" w:hAnsi="Arial" w:cs="Arial"/>
              </w:rPr>
              <w:t>(pagal LITGRID AB standartinius techninius reikalavimus)</w:t>
            </w:r>
          </w:p>
        </w:tc>
      </w:tr>
      <w:tr w:rsidR="00C83226" w:rsidRPr="002743BC" w14:paraId="656223E1" w14:textId="77777777" w:rsidTr="009A3EE0">
        <w:trPr>
          <w:trHeight w:val="562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50D8DF18" w14:textId="45A5A031" w:rsidR="00C83226" w:rsidRPr="002743BC" w:rsidRDefault="007723AC" w:rsidP="00C8322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3.10.</w:t>
            </w:r>
          </w:p>
        </w:tc>
        <w:tc>
          <w:tcPr>
            <w:tcW w:w="5513" w:type="dxa"/>
          </w:tcPr>
          <w:p w14:paraId="2AF36A18" w14:textId="77384D4C" w:rsidR="00C83226" w:rsidRPr="002743BC" w:rsidRDefault="00C83226" w:rsidP="00C8322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  <w:r w:rsidRPr="002743BC">
              <w:rPr>
                <w:rFonts w:ascii="Arial" w:hAnsi="Arial" w:cs="Arial"/>
              </w:rPr>
              <w:t>lieno konstrukcijų pjovimas, gręžimas ir suvirinimas statybos aikštelėje</w:t>
            </w:r>
          </w:p>
        </w:tc>
        <w:tc>
          <w:tcPr>
            <w:tcW w:w="3412" w:type="dxa"/>
            <w:tcBorders>
              <w:right w:val="single" w:sz="4" w:space="0" w:color="auto"/>
            </w:tcBorders>
            <w:vAlign w:val="center"/>
          </w:tcPr>
          <w:p w14:paraId="5739F468" w14:textId="77777777" w:rsidR="00C83226" w:rsidRPr="007E7BB4" w:rsidRDefault="00C83226" w:rsidP="00C83226">
            <w:pPr>
              <w:jc w:val="center"/>
              <w:rPr>
                <w:rFonts w:ascii="Arial" w:hAnsi="Arial" w:cs="Arial"/>
              </w:rPr>
            </w:pPr>
            <w:r w:rsidRPr="007E7BB4">
              <w:rPr>
                <w:rFonts w:ascii="Arial" w:hAnsi="Arial" w:cs="Arial"/>
              </w:rPr>
              <w:t>Draudžiamas</w:t>
            </w:r>
          </w:p>
        </w:tc>
      </w:tr>
      <w:tr w:rsidR="00C83226" w:rsidRPr="002743BC" w14:paraId="550AD603" w14:textId="77777777" w:rsidTr="009A3EE0">
        <w:trPr>
          <w:trHeight w:val="559"/>
        </w:trPr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14:paraId="01075060" w14:textId="23CA8019" w:rsidR="00C83226" w:rsidRPr="002743BC" w:rsidRDefault="008851B5" w:rsidP="00C8322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3.11.</w:t>
            </w:r>
          </w:p>
        </w:tc>
        <w:tc>
          <w:tcPr>
            <w:tcW w:w="5513" w:type="dxa"/>
          </w:tcPr>
          <w:p w14:paraId="10A319FE" w14:textId="77777777" w:rsidR="00C83226" w:rsidRPr="002743BC" w:rsidRDefault="00C83226" w:rsidP="00C83226">
            <w:p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 xml:space="preserve">Plieno konstrukcijų vidutinis minimalus pamatuotos antikorozinės cinko dangos sluoksnio storis: </w:t>
            </w:r>
            <w:r w:rsidRPr="002743BC">
              <w:rPr>
                <w:rFonts w:ascii="Arial" w:hAnsi="Arial" w:cs="Arial"/>
                <w:vertAlign w:val="superscript"/>
              </w:rPr>
              <w:t>(5)</w:t>
            </w:r>
            <w:r w:rsidRPr="002743BC">
              <w:rPr>
                <w:rFonts w:ascii="Arial" w:hAnsi="Arial" w:cs="Arial"/>
              </w:rPr>
              <w:t xml:space="preserve">  </w:t>
            </w:r>
          </w:p>
        </w:tc>
        <w:tc>
          <w:tcPr>
            <w:tcW w:w="3412" w:type="dxa"/>
            <w:tcBorders>
              <w:right w:val="single" w:sz="4" w:space="0" w:color="auto"/>
            </w:tcBorders>
          </w:tcPr>
          <w:p w14:paraId="5C28D1B5" w14:textId="77777777" w:rsidR="00C83226" w:rsidRPr="007E7BB4" w:rsidRDefault="00C83226" w:rsidP="00C83226">
            <w:pPr>
              <w:jc w:val="center"/>
              <w:rPr>
                <w:rFonts w:ascii="Arial" w:hAnsi="Arial" w:cs="Arial"/>
              </w:rPr>
            </w:pPr>
          </w:p>
          <w:p w14:paraId="2501E715" w14:textId="77777777" w:rsidR="00C83226" w:rsidRPr="007E7BB4" w:rsidRDefault="00C83226" w:rsidP="00C83226">
            <w:pPr>
              <w:rPr>
                <w:rFonts w:ascii="Arial" w:hAnsi="Arial" w:cs="Arial"/>
              </w:rPr>
            </w:pPr>
          </w:p>
        </w:tc>
      </w:tr>
      <w:tr w:rsidR="00C83226" w:rsidRPr="002743BC" w14:paraId="2C0E56EF" w14:textId="77777777" w:rsidTr="009A3EE0">
        <w:trPr>
          <w:trHeight w:val="304"/>
        </w:trPr>
        <w:tc>
          <w:tcPr>
            <w:tcW w:w="851" w:type="dxa"/>
            <w:vMerge w:val="restart"/>
            <w:tcBorders>
              <w:left w:val="single" w:sz="4" w:space="0" w:color="auto"/>
            </w:tcBorders>
            <w:vAlign w:val="center"/>
          </w:tcPr>
          <w:p w14:paraId="1BC11293" w14:textId="7C3581BB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3.1</w:t>
            </w:r>
            <w:r w:rsidR="008851B5">
              <w:rPr>
                <w:rFonts w:ascii="Arial" w:hAnsi="Arial" w:cs="Arial"/>
              </w:rPr>
              <w:t>1</w:t>
            </w:r>
            <w:r w:rsidRPr="002743BC">
              <w:rPr>
                <w:rFonts w:ascii="Arial" w:hAnsi="Arial" w:cs="Arial"/>
              </w:rPr>
              <w:t>.1</w:t>
            </w:r>
          </w:p>
        </w:tc>
        <w:tc>
          <w:tcPr>
            <w:tcW w:w="5513" w:type="dxa"/>
          </w:tcPr>
          <w:p w14:paraId="58F250F1" w14:textId="77777777" w:rsidR="00C83226" w:rsidRPr="002743BC" w:rsidRDefault="00C83226" w:rsidP="00C83226">
            <w:p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 xml:space="preserve">kai konstrukcijos metalo storis:        </w:t>
            </w:r>
          </w:p>
        </w:tc>
        <w:tc>
          <w:tcPr>
            <w:tcW w:w="3412" w:type="dxa"/>
            <w:tcBorders>
              <w:right w:val="single" w:sz="4" w:space="0" w:color="auto"/>
            </w:tcBorders>
          </w:tcPr>
          <w:p w14:paraId="63180896" w14:textId="77777777" w:rsidR="00C83226" w:rsidRPr="007E7BB4" w:rsidRDefault="00C83226" w:rsidP="00C83226">
            <w:pPr>
              <w:jc w:val="center"/>
              <w:rPr>
                <w:rFonts w:ascii="Arial" w:hAnsi="Arial" w:cs="Arial"/>
              </w:rPr>
            </w:pPr>
          </w:p>
        </w:tc>
      </w:tr>
      <w:tr w:rsidR="00C83226" w:rsidRPr="002743BC" w14:paraId="30646B16" w14:textId="77777777" w:rsidTr="009A3EE0">
        <w:trPr>
          <w:trHeight w:val="304"/>
        </w:trPr>
        <w:tc>
          <w:tcPr>
            <w:tcW w:w="851" w:type="dxa"/>
            <w:vMerge/>
            <w:tcBorders>
              <w:left w:val="single" w:sz="4" w:space="0" w:color="auto"/>
            </w:tcBorders>
            <w:vAlign w:val="center"/>
          </w:tcPr>
          <w:p w14:paraId="3D29CCA4" w14:textId="7777777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513" w:type="dxa"/>
          </w:tcPr>
          <w:p w14:paraId="079C83CD" w14:textId="77777777" w:rsidR="00C83226" w:rsidRPr="002743BC" w:rsidRDefault="00C83226" w:rsidP="00C83226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≥ 6 mm,  µm</w:t>
            </w:r>
          </w:p>
        </w:tc>
        <w:tc>
          <w:tcPr>
            <w:tcW w:w="3412" w:type="dxa"/>
            <w:tcBorders>
              <w:right w:val="single" w:sz="4" w:space="0" w:color="auto"/>
            </w:tcBorders>
          </w:tcPr>
          <w:p w14:paraId="1A79093F" w14:textId="77777777" w:rsidR="00C83226" w:rsidRPr="007E7BB4" w:rsidRDefault="00C83226" w:rsidP="00C83226">
            <w:pPr>
              <w:jc w:val="center"/>
              <w:rPr>
                <w:rFonts w:ascii="Arial" w:hAnsi="Arial" w:cs="Arial"/>
              </w:rPr>
            </w:pPr>
            <w:r w:rsidRPr="007E7BB4">
              <w:rPr>
                <w:rFonts w:ascii="Arial" w:hAnsi="Arial" w:cs="Arial"/>
              </w:rPr>
              <w:t>Ne mažiau 85</w:t>
            </w:r>
          </w:p>
        </w:tc>
      </w:tr>
      <w:tr w:rsidR="00C83226" w:rsidRPr="002743BC" w14:paraId="3346181D" w14:textId="77777777" w:rsidTr="009A3EE0">
        <w:trPr>
          <w:trHeight w:val="304"/>
        </w:trPr>
        <w:tc>
          <w:tcPr>
            <w:tcW w:w="851" w:type="dxa"/>
            <w:vMerge/>
            <w:tcBorders>
              <w:left w:val="single" w:sz="4" w:space="0" w:color="auto"/>
            </w:tcBorders>
            <w:vAlign w:val="center"/>
          </w:tcPr>
          <w:p w14:paraId="176D037C" w14:textId="7777777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513" w:type="dxa"/>
          </w:tcPr>
          <w:p w14:paraId="4C2B7361" w14:textId="77777777" w:rsidR="00C83226" w:rsidRPr="002743BC" w:rsidRDefault="00C83226" w:rsidP="00C83226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≥ 3 iki &lt; 6 mm,  µm</w:t>
            </w:r>
          </w:p>
        </w:tc>
        <w:tc>
          <w:tcPr>
            <w:tcW w:w="3412" w:type="dxa"/>
            <w:tcBorders>
              <w:right w:val="single" w:sz="4" w:space="0" w:color="auto"/>
            </w:tcBorders>
          </w:tcPr>
          <w:p w14:paraId="39F62715" w14:textId="77777777" w:rsidR="00C83226" w:rsidRPr="007E7BB4" w:rsidRDefault="00C83226" w:rsidP="00C83226">
            <w:pPr>
              <w:jc w:val="center"/>
              <w:rPr>
                <w:rFonts w:ascii="Arial" w:hAnsi="Arial" w:cs="Arial"/>
              </w:rPr>
            </w:pPr>
            <w:r w:rsidRPr="007E7BB4">
              <w:rPr>
                <w:rFonts w:ascii="Arial" w:hAnsi="Arial" w:cs="Arial"/>
              </w:rPr>
              <w:t>Ne mažiau 70</w:t>
            </w:r>
          </w:p>
        </w:tc>
      </w:tr>
      <w:tr w:rsidR="00C83226" w:rsidRPr="002743BC" w14:paraId="2AC52544" w14:textId="77777777" w:rsidTr="009A3EE0">
        <w:trPr>
          <w:trHeight w:val="304"/>
        </w:trPr>
        <w:tc>
          <w:tcPr>
            <w:tcW w:w="851" w:type="dxa"/>
            <w:vMerge/>
            <w:tcBorders>
              <w:left w:val="single" w:sz="4" w:space="0" w:color="auto"/>
            </w:tcBorders>
            <w:vAlign w:val="center"/>
          </w:tcPr>
          <w:p w14:paraId="2317CEF4" w14:textId="7777777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513" w:type="dxa"/>
          </w:tcPr>
          <w:p w14:paraId="636B25E1" w14:textId="77777777" w:rsidR="00C83226" w:rsidRPr="002743BC" w:rsidRDefault="00C83226" w:rsidP="00C83226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≥ 1,5 iki &lt; 3 mm, µm</w:t>
            </w:r>
          </w:p>
        </w:tc>
        <w:tc>
          <w:tcPr>
            <w:tcW w:w="3412" w:type="dxa"/>
            <w:tcBorders>
              <w:right w:val="single" w:sz="4" w:space="0" w:color="auto"/>
            </w:tcBorders>
          </w:tcPr>
          <w:p w14:paraId="20990E45" w14:textId="77777777" w:rsidR="00C83226" w:rsidRPr="007E7BB4" w:rsidRDefault="00C83226" w:rsidP="00C83226">
            <w:pPr>
              <w:jc w:val="center"/>
              <w:rPr>
                <w:rFonts w:ascii="Arial" w:hAnsi="Arial" w:cs="Arial"/>
              </w:rPr>
            </w:pPr>
            <w:r w:rsidRPr="007E7BB4">
              <w:rPr>
                <w:rFonts w:ascii="Arial" w:hAnsi="Arial" w:cs="Arial"/>
              </w:rPr>
              <w:t>Ne mažiau 55</w:t>
            </w:r>
          </w:p>
        </w:tc>
      </w:tr>
      <w:tr w:rsidR="00C83226" w:rsidRPr="002743BC" w14:paraId="5BD0CD6C" w14:textId="77777777" w:rsidTr="009A3EE0">
        <w:trPr>
          <w:trHeight w:val="310"/>
        </w:trPr>
        <w:tc>
          <w:tcPr>
            <w:tcW w:w="851" w:type="dxa"/>
            <w:vMerge w:val="restart"/>
            <w:tcBorders>
              <w:left w:val="single" w:sz="4" w:space="0" w:color="auto"/>
            </w:tcBorders>
            <w:vAlign w:val="center"/>
          </w:tcPr>
          <w:p w14:paraId="68335E05" w14:textId="51DDCCE9" w:rsidR="00C83226" w:rsidRPr="002743BC" w:rsidRDefault="00C83226" w:rsidP="00C83226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3.1</w:t>
            </w:r>
            <w:r w:rsidR="008851B5">
              <w:rPr>
                <w:rFonts w:ascii="Arial" w:hAnsi="Arial" w:cs="Arial"/>
                <w:lang w:val="en-US"/>
              </w:rPr>
              <w:t>1</w:t>
            </w:r>
            <w:r w:rsidRPr="002743BC">
              <w:rPr>
                <w:rFonts w:ascii="Arial" w:hAnsi="Arial" w:cs="Arial"/>
                <w:lang w:val="en-US"/>
              </w:rPr>
              <w:t>.2</w:t>
            </w:r>
          </w:p>
        </w:tc>
        <w:tc>
          <w:tcPr>
            <w:tcW w:w="5513" w:type="dxa"/>
          </w:tcPr>
          <w:p w14:paraId="15AAC820" w14:textId="77777777" w:rsidR="00C83226" w:rsidRPr="002743BC" w:rsidRDefault="00C83226" w:rsidP="00C83226">
            <w:p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gaminiams su sriegiu</w:t>
            </w:r>
            <w:ins w:id="0" w:author="Ramūnas Ponelis" w:date="2014-03-04T15:49:00Z">
              <w:r>
                <w:rPr>
                  <w:rFonts w:ascii="Arial" w:hAnsi="Arial" w:cs="Arial"/>
                </w:rPr>
                <w:t>,</w:t>
              </w:r>
            </w:ins>
            <w:r w:rsidRPr="002743BC">
              <w:rPr>
                <w:rFonts w:ascii="Arial" w:hAnsi="Arial" w:cs="Arial"/>
              </w:rPr>
              <w:t xml:space="preserve"> kai skersmuo:</w:t>
            </w:r>
          </w:p>
        </w:tc>
        <w:tc>
          <w:tcPr>
            <w:tcW w:w="3412" w:type="dxa"/>
            <w:tcBorders>
              <w:right w:val="single" w:sz="4" w:space="0" w:color="auto"/>
            </w:tcBorders>
          </w:tcPr>
          <w:p w14:paraId="53CC3317" w14:textId="77777777" w:rsidR="00C83226" w:rsidRPr="007E7BB4" w:rsidRDefault="00C83226" w:rsidP="00C83226">
            <w:pPr>
              <w:jc w:val="center"/>
              <w:rPr>
                <w:rFonts w:ascii="Arial" w:hAnsi="Arial" w:cs="Arial"/>
              </w:rPr>
            </w:pPr>
          </w:p>
        </w:tc>
      </w:tr>
      <w:tr w:rsidR="00C83226" w:rsidRPr="002743BC" w14:paraId="4BA9112E" w14:textId="77777777" w:rsidTr="009A3EE0">
        <w:trPr>
          <w:trHeight w:val="310"/>
        </w:trPr>
        <w:tc>
          <w:tcPr>
            <w:tcW w:w="851" w:type="dxa"/>
            <w:vMerge/>
            <w:tcBorders>
              <w:left w:val="single" w:sz="4" w:space="0" w:color="auto"/>
            </w:tcBorders>
            <w:vAlign w:val="center"/>
          </w:tcPr>
          <w:p w14:paraId="7465A0CB" w14:textId="7777777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513" w:type="dxa"/>
          </w:tcPr>
          <w:p w14:paraId="79D66F8C" w14:textId="77777777" w:rsidR="00C83226" w:rsidRPr="002743BC" w:rsidRDefault="00C83226" w:rsidP="00C83226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≥ 20 mm,  µm</w:t>
            </w:r>
          </w:p>
        </w:tc>
        <w:tc>
          <w:tcPr>
            <w:tcW w:w="3412" w:type="dxa"/>
            <w:tcBorders>
              <w:right w:val="single" w:sz="4" w:space="0" w:color="auto"/>
            </w:tcBorders>
          </w:tcPr>
          <w:p w14:paraId="32824BF7" w14:textId="77777777" w:rsidR="00C83226" w:rsidRPr="007E7BB4" w:rsidRDefault="00C83226" w:rsidP="00C83226">
            <w:pPr>
              <w:jc w:val="center"/>
              <w:rPr>
                <w:rFonts w:ascii="Arial" w:hAnsi="Arial" w:cs="Arial"/>
              </w:rPr>
            </w:pPr>
            <w:r w:rsidRPr="007E7BB4">
              <w:rPr>
                <w:rFonts w:ascii="Arial" w:hAnsi="Arial" w:cs="Arial"/>
              </w:rPr>
              <w:t>Ne mažiau 55</w:t>
            </w:r>
          </w:p>
        </w:tc>
      </w:tr>
      <w:tr w:rsidR="00C83226" w:rsidRPr="002743BC" w14:paraId="0BA37FCF" w14:textId="77777777" w:rsidTr="009A3EE0">
        <w:trPr>
          <w:trHeight w:val="310"/>
        </w:trPr>
        <w:tc>
          <w:tcPr>
            <w:tcW w:w="851" w:type="dxa"/>
            <w:vMerge/>
            <w:tcBorders>
              <w:left w:val="single" w:sz="4" w:space="0" w:color="auto"/>
            </w:tcBorders>
            <w:vAlign w:val="center"/>
          </w:tcPr>
          <w:p w14:paraId="3004F25F" w14:textId="7777777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513" w:type="dxa"/>
          </w:tcPr>
          <w:p w14:paraId="48D2E620" w14:textId="77777777" w:rsidR="00C83226" w:rsidRPr="002743BC" w:rsidRDefault="00C83226" w:rsidP="00C83226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6 &lt; 20 mm,  µm</w:t>
            </w:r>
          </w:p>
        </w:tc>
        <w:tc>
          <w:tcPr>
            <w:tcW w:w="3412" w:type="dxa"/>
            <w:tcBorders>
              <w:right w:val="single" w:sz="4" w:space="0" w:color="auto"/>
            </w:tcBorders>
          </w:tcPr>
          <w:p w14:paraId="5DD33BA1" w14:textId="77777777" w:rsidR="00C83226" w:rsidRPr="007E7BB4" w:rsidRDefault="00C83226" w:rsidP="00C83226">
            <w:pPr>
              <w:jc w:val="center"/>
              <w:rPr>
                <w:rFonts w:ascii="Arial" w:hAnsi="Arial" w:cs="Arial"/>
              </w:rPr>
            </w:pPr>
            <w:r w:rsidRPr="007E7BB4">
              <w:rPr>
                <w:rFonts w:ascii="Arial" w:hAnsi="Arial" w:cs="Arial"/>
              </w:rPr>
              <w:t>Ne mažiau 45</w:t>
            </w:r>
          </w:p>
        </w:tc>
      </w:tr>
      <w:tr w:rsidR="00C83226" w:rsidRPr="002743BC" w14:paraId="591A7AF9" w14:textId="77777777" w:rsidTr="009A3EE0">
        <w:trPr>
          <w:trHeight w:val="31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1A6AE664" w14:textId="7777777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513" w:type="dxa"/>
            <w:tcBorders>
              <w:bottom w:val="single" w:sz="4" w:space="0" w:color="auto"/>
            </w:tcBorders>
          </w:tcPr>
          <w:p w14:paraId="12155B07" w14:textId="77777777" w:rsidR="00C83226" w:rsidRPr="002743BC" w:rsidRDefault="00C83226" w:rsidP="00C83226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&lt; 6 mm,  µm</w:t>
            </w:r>
          </w:p>
        </w:tc>
        <w:tc>
          <w:tcPr>
            <w:tcW w:w="3412" w:type="dxa"/>
            <w:tcBorders>
              <w:bottom w:val="single" w:sz="4" w:space="0" w:color="auto"/>
              <w:right w:val="single" w:sz="4" w:space="0" w:color="auto"/>
            </w:tcBorders>
          </w:tcPr>
          <w:p w14:paraId="5851E712" w14:textId="77777777" w:rsidR="00C83226" w:rsidRPr="007E7BB4" w:rsidRDefault="00C83226" w:rsidP="00C83226">
            <w:pPr>
              <w:jc w:val="center"/>
              <w:rPr>
                <w:rFonts w:ascii="Arial" w:hAnsi="Arial" w:cs="Arial"/>
              </w:rPr>
            </w:pPr>
            <w:r w:rsidRPr="007E7BB4">
              <w:rPr>
                <w:rFonts w:ascii="Arial" w:hAnsi="Arial" w:cs="Arial"/>
              </w:rPr>
              <w:t>Ne mažiau 25</w:t>
            </w:r>
          </w:p>
        </w:tc>
      </w:tr>
      <w:tr w:rsidR="00C83226" w:rsidRPr="002743BC" w14:paraId="5037623A" w14:textId="77777777" w:rsidTr="009A3EE0">
        <w:trPr>
          <w:trHeight w:val="37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EC8FB3" w14:textId="77777777" w:rsidR="00C83226" w:rsidRPr="002743BC" w:rsidRDefault="00C83226" w:rsidP="00C83226">
            <w:pPr>
              <w:jc w:val="center"/>
              <w:rPr>
                <w:rFonts w:ascii="Arial" w:hAnsi="Arial" w:cs="Arial"/>
                <w:b/>
              </w:rPr>
            </w:pPr>
            <w:r w:rsidRPr="002743BC">
              <w:rPr>
                <w:rFonts w:ascii="Arial" w:hAnsi="Arial" w:cs="Arial"/>
                <w:b/>
              </w:rPr>
              <w:t>4.</w:t>
            </w:r>
          </w:p>
        </w:tc>
        <w:tc>
          <w:tcPr>
            <w:tcW w:w="8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1BFC8" w14:textId="6723CC22" w:rsidR="00C83226" w:rsidRPr="002743BC" w:rsidRDefault="00C83226" w:rsidP="00C83226">
            <w:p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  <w:b/>
              </w:rPr>
              <w:t xml:space="preserve">Reikalavimai plieno konstrukcijų elementų jungimo priemonėms (varžtams, </w:t>
            </w:r>
            <w:r w:rsidR="003E7EFD">
              <w:rPr>
                <w:rFonts w:ascii="Arial" w:hAnsi="Arial" w:cs="Arial"/>
                <w:b/>
              </w:rPr>
              <w:t xml:space="preserve">poveržlėms, </w:t>
            </w:r>
            <w:r w:rsidRPr="002743BC">
              <w:rPr>
                <w:rFonts w:ascii="Arial" w:hAnsi="Arial" w:cs="Arial"/>
                <w:b/>
              </w:rPr>
              <w:t>veržlėms</w:t>
            </w:r>
            <w:r w:rsidR="003E7EFD">
              <w:rPr>
                <w:rFonts w:ascii="Arial" w:hAnsi="Arial" w:cs="Arial"/>
                <w:b/>
              </w:rPr>
              <w:t>)</w:t>
            </w:r>
            <w:r w:rsidRPr="002743BC">
              <w:rPr>
                <w:rFonts w:ascii="Arial" w:hAnsi="Arial" w:cs="Arial"/>
                <w:b/>
              </w:rPr>
              <w:t>:</w:t>
            </w:r>
          </w:p>
        </w:tc>
      </w:tr>
      <w:tr w:rsidR="00C83226" w:rsidRPr="002743BC" w14:paraId="7A1A9A81" w14:textId="77777777" w:rsidTr="009A3EE0">
        <w:trPr>
          <w:trHeight w:val="57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7C02D99" w14:textId="7777777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lastRenderedPageBreak/>
              <w:t>4.1.</w:t>
            </w:r>
          </w:p>
        </w:tc>
        <w:tc>
          <w:tcPr>
            <w:tcW w:w="5513" w:type="dxa"/>
            <w:tcBorders>
              <w:top w:val="single" w:sz="4" w:space="0" w:color="auto"/>
              <w:bottom w:val="single" w:sz="4" w:space="0" w:color="auto"/>
            </w:tcBorders>
          </w:tcPr>
          <w:p w14:paraId="22A24151" w14:textId="77777777" w:rsidR="00C83226" w:rsidRDefault="00C83226" w:rsidP="00C83226">
            <w:p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Plieno konstrukcijų surinkimui varžtinėm</w:t>
            </w:r>
            <w:r>
              <w:rPr>
                <w:rFonts w:ascii="Arial" w:hAnsi="Arial" w:cs="Arial"/>
              </w:rPr>
              <w:t>i</w:t>
            </w:r>
            <w:r w:rsidRPr="002743BC">
              <w:rPr>
                <w:rFonts w:ascii="Arial" w:hAnsi="Arial" w:cs="Arial"/>
              </w:rPr>
              <w:t>s jungtim</w:t>
            </w:r>
            <w:r>
              <w:rPr>
                <w:rFonts w:ascii="Arial" w:hAnsi="Arial" w:cs="Arial"/>
              </w:rPr>
              <w:t>i</w:t>
            </w:r>
            <w:r w:rsidRPr="002743BC">
              <w:rPr>
                <w:rFonts w:ascii="Arial" w:hAnsi="Arial" w:cs="Arial"/>
              </w:rPr>
              <w:t>s</w:t>
            </w:r>
          </w:p>
          <w:p w14:paraId="45B08848" w14:textId="77777777" w:rsidR="00C83226" w:rsidRPr="002743BC" w:rsidRDefault="00C83226" w:rsidP="00C83226">
            <w:p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parenkami</w:t>
            </w:r>
            <w:r>
              <w:rPr>
                <w:rFonts w:ascii="Arial" w:hAnsi="Arial" w:cs="Arial"/>
              </w:rPr>
              <w:t xml:space="preserve"> </w:t>
            </w:r>
            <w:r w:rsidRPr="002743BC">
              <w:rPr>
                <w:rFonts w:ascii="Arial" w:hAnsi="Arial" w:cs="Arial"/>
                <w:vertAlign w:val="superscript"/>
              </w:rPr>
              <w:t>(4)</w:t>
            </w:r>
            <w:r w:rsidRPr="002743BC">
              <w:rPr>
                <w:rFonts w:ascii="Arial" w:hAnsi="Arial" w:cs="Arial"/>
              </w:rPr>
              <w:t>:</w:t>
            </w:r>
          </w:p>
        </w:tc>
        <w:tc>
          <w:tcPr>
            <w:tcW w:w="34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9136A" w14:textId="77777777" w:rsidR="00C83226" w:rsidRPr="002743BC" w:rsidRDefault="00C83226" w:rsidP="00C83226">
            <w:pPr>
              <w:rPr>
                <w:rFonts w:ascii="Arial" w:hAnsi="Arial" w:cs="Arial"/>
              </w:rPr>
            </w:pPr>
          </w:p>
        </w:tc>
      </w:tr>
      <w:tr w:rsidR="00C83226" w:rsidRPr="002743BC" w14:paraId="694933D0" w14:textId="77777777" w:rsidTr="009A3EE0">
        <w:trPr>
          <w:trHeight w:val="35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9A62E43" w14:textId="7777777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4.1.1.</w:t>
            </w:r>
          </w:p>
        </w:tc>
        <w:tc>
          <w:tcPr>
            <w:tcW w:w="5513" w:type="dxa"/>
          </w:tcPr>
          <w:p w14:paraId="2749B3A8" w14:textId="44AC4BDE" w:rsidR="00C83226" w:rsidRPr="002743BC" w:rsidRDefault="00C83226" w:rsidP="00C83226">
            <w:pPr>
              <w:pStyle w:val="ListParagraph"/>
              <w:numPr>
                <w:ilvl w:val="0"/>
                <w:numId w:val="13"/>
              </w:num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plieniniai varžtai</w:t>
            </w:r>
          </w:p>
        </w:tc>
        <w:tc>
          <w:tcPr>
            <w:tcW w:w="3412" w:type="dxa"/>
            <w:tcBorders>
              <w:right w:val="single" w:sz="4" w:space="0" w:color="auto"/>
            </w:tcBorders>
          </w:tcPr>
          <w:p w14:paraId="517DFC69" w14:textId="7380569D" w:rsidR="00C83226" w:rsidRPr="002743BC" w:rsidRDefault="00C83226" w:rsidP="00C83226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 xml:space="preserve">Pagal </w:t>
            </w:r>
            <w:r w:rsidR="003E7EFD" w:rsidRPr="002743BC">
              <w:rPr>
                <w:rFonts w:ascii="Arial" w:hAnsi="Arial" w:cs="Arial"/>
                <w:b/>
              </w:rPr>
              <w:t xml:space="preserve"> </w:t>
            </w:r>
            <w:r w:rsidR="003E7EFD" w:rsidRPr="003E7EFD">
              <w:rPr>
                <w:rFonts w:ascii="Arial" w:hAnsi="Arial" w:cs="Arial"/>
                <w:bCs/>
              </w:rPr>
              <w:t>LST EN ISO 898-2,</w:t>
            </w:r>
            <w:r w:rsidR="003E7EFD">
              <w:rPr>
                <w:rFonts w:ascii="Arial" w:hAnsi="Arial" w:cs="Arial"/>
                <w:b/>
              </w:rPr>
              <w:t xml:space="preserve"> </w:t>
            </w:r>
            <w:r w:rsidRPr="002743BC">
              <w:rPr>
                <w:rFonts w:ascii="Arial" w:hAnsi="Arial" w:cs="Arial"/>
              </w:rPr>
              <w:t>LST EN ISO 4017</w:t>
            </w:r>
            <w:r>
              <w:rPr>
                <w:rFonts w:ascii="Arial" w:hAnsi="Arial" w:cs="Arial"/>
              </w:rPr>
              <w:t>, LST EN 14399</w:t>
            </w:r>
          </w:p>
        </w:tc>
      </w:tr>
      <w:tr w:rsidR="00C83226" w:rsidRPr="002743BC" w14:paraId="08BDAB42" w14:textId="77777777" w:rsidTr="009A3EE0">
        <w:trPr>
          <w:trHeight w:val="369"/>
        </w:trPr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14:paraId="3855B371" w14:textId="7777777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4.1.2.</w:t>
            </w:r>
          </w:p>
        </w:tc>
        <w:tc>
          <w:tcPr>
            <w:tcW w:w="5513" w:type="dxa"/>
          </w:tcPr>
          <w:p w14:paraId="4AD1B9B6" w14:textId="6CED2C42" w:rsidR="00C83226" w:rsidRPr="002743BC" w:rsidRDefault="00C83226" w:rsidP="00C83226">
            <w:pPr>
              <w:pStyle w:val="ListParagraph"/>
              <w:numPr>
                <w:ilvl w:val="0"/>
                <w:numId w:val="13"/>
              </w:num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veržlės</w:t>
            </w:r>
          </w:p>
        </w:tc>
        <w:tc>
          <w:tcPr>
            <w:tcW w:w="3412" w:type="dxa"/>
            <w:tcBorders>
              <w:right w:val="single" w:sz="4" w:space="0" w:color="auto"/>
            </w:tcBorders>
          </w:tcPr>
          <w:p w14:paraId="6ACE55C7" w14:textId="6CD6727B" w:rsidR="00C83226" w:rsidRPr="002743BC" w:rsidRDefault="00C83226" w:rsidP="00C83226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Pagal</w:t>
            </w:r>
            <w:r w:rsidR="003E7EFD">
              <w:rPr>
                <w:rFonts w:ascii="Arial" w:hAnsi="Arial" w:cs="Arial"/>
              </w:rPr>
              <w:t xml:space="preserve"> </w:t>
            </w:r>
            <w:r w:rsidR="003E7EFD" w:rsidRPr="003E7EFD">
              <w:rPr>
                <w:rFonts w:ascii="Arial" w:hAnsi="Arial" w:cs="Arial"/>
                <w:bCs/>
              </w:rPr>
              <w:t xml:space="preserve"> LST EN ISO 898-2,</w:t>
            </w:r>
            <w:r w:rsidR="003E7EFD">
              <w:rPr>
                <w:rFonts w:ascii="Arial" w:hAnsi="Arial" w:cs="Arial"/>
                <w:b/>
              </w:rPr>
              <w:t xml:space="preserve"> </w:t>
            </w:r>
            <w:r w:rsidRPr="002743BC">
              <w:rPr>
                <w:rFonts w:ascii="Arial" w:hAnsi="Arial" w:cs="Arial"/>
              </w:rPr>
              <w:t>LST EN ISO 4032</w:t>
            </w:r>
            <w:r>
              <w:rPr>
                <w:rFonts w:ascii="Arial" w:hAnsi="Arial" w:cs="Arial"/>
              </w:rPr>
              <w:t xml:space="preserve">,  LST EN 14399 </w:t>
            </w:r>
          </w:p>
        </w:tc>
      </w:tr>
      <w:tr w:rsidR="00C83226" w:rsidRPr="002743BC" w14:paraId="57FBB7FE" w14:textId="77777777" w:rsidTr="009A3EE0">
        <w:trPr>
          <w:trHeight w:val="275"/>
        </w:trPr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14:paraId="6F5FAF1B" w14:textId="77777777" w:rsidR="00C83226" w:rsidRPr="002743BC" w:rsidRDefault="00C83226" w:rsidP="00C83226">
            <w:pPr>
              <w:jc w:val="center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4.1.3.</w:t>
            </w:r>
          </w:p>
        </w:tc>
        <w:tc>
          <w:tcPr>
            <w:tcW w:w="5513" w:type="dxa"/>
          </w:tcPr>
          <w:p w14:paraId="44CD9E7D" w14:textId="5A437B70" w:rsidR="00C83226" w:rsidRPr="002743BC" w:rsidRDefault="00C83226" w:rsidP="00C83226">
            <w:pPr>
              <w:pStyle w:val="ListParagraph"/>
              <w:numPr>
                <w:ilvl w:val="0"/>
                <w:numId w:val="13"/>
              </w:numPr>
              <w:rPr>
                <w:rFonts w:ascii="Arial" w:hAnsi="Arial" w:cs="Arial"/>
                <w:color w:val="FF0000"/>
              </w:rPr>
            </w:pPr>
            <w:r w:rsidRPr="002743BC">
              <w:rPr>
                <w:rFonts w:ascii="Arial" w:hAnsi="Arial" w:cs="Arial"/>
              </w:rPr>
              <w:t>poveržlės</w:t>
            </w:r>
          </w:p>
        </w:tc>
        <w:tc>
          <w:tcPr>
            <w:tcW w:w="3412" w:type="dxa"/>
            <w:tcBorders>
              <w:right w:val="single" w:sz="4" w:space="0" w:color="auto"/>
            </w:tcBorders>
          </w:tcPr>
          <w:p w14:paraId="1F45E8AB" w14:textId="0E11F93D" w:rsidR="00C83226" w:rsidRPr="002743BC" w:rsidRDefault="00C83226" w:rsidP="003E7EFD">
            <w:pPr>
              <w:jc w:val="center"/>
              <w:rPr>
                <w:rFonts w:ascii="Arial" w:hAnsi="Arial" w:cs="Arial"/>
                <w:color w:val="FF0000"/>
              </w:rPr>
            </w:pPr>
            <w:r>
              <w:rPr>
                <w:rFonts w:ascii="Arial" w:hAnsi="Arial" w:cs="Arial"/>
              </w:rPr>
              <w:t xml:space="preserve">Pagal </w:t>
            </w:r>
            <w:r w:rsidR="003E7EFD" w:rsidRPr="003E7EFD">
              <w:rPr>
                <w:rFonts w:ascii="Arial" w:hAnsi="Arial" w:cs="Arial"/>
                <w:bCs/>
              </w:rPr>
              <w:t xml:space="preserve"> LST EN ISO 898-2,</w:t>
            </w:r>
            <w:r w:rsidR="003E7EFD">
              <w:rPr>
                <w:rFonts w:ascii="Arial" w:hAnsi="Arial" w:cs="Arial"/>
                <w:b/>
              </w:rPr>
              <w:t xml:space="preserve"> </w:t>
            </w:r>
            <w:r w:rsidRPr="002743BC">
              <w:rPr>
                <w:rFonts w:ascii="Arial" w:hAnsi="Arial" w:cs="Arial"/>
              </w:rPr>
              <w:t>LST EN ISO 7089</w:t>
            </w:r>
            <w:r>
              <w:rPr>
                <w:rFonts w:ascii="Arial" w:hAnsi="Arial" w:cs="Arial"/>
              </w:rPr>
              <w:t>,</w:t>
            </w:r>
            <w:r w:rsidR="003E7EFD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LST EN 14399</w:t>
            </w:r>
          </w:p>
        </w:tc>
      </w:tr>
      <w:tr w:rsidR="003E7EFD" w:rsidRPr="002743BC" w14:paraId="1817BE76" w14:textId="77777777" w:rsidTr="009A3EE0">
        <w:trPr>
          <w:trHeight w:val="651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6ECE7D3D" w14:textId="195A722D" w:rsidR="003E7EFD" w:rsidRPr="002743BC" w:rsidRDefault="003E7EFD" w:rsidP="003E7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4.2.</w:t>
            </w:r>
          </w:p>
        </w:tc>
        <w:tc>
          <w:tcPr>
            <w:tcW w:w="5513" w:type="dxa"/>
            <w:tcBorders>
              <w:bottom w:val="single" w:sz="4" w:space="0" w:color="auto"/>
            </w:tcBorders>
          </w:tcPr>
          <w:p w14:paraId="02A77191" w14:textId="7BD19597" w:rsidR="003E7EFD" w:rsidRPr="002743BC" w:rsidRDefault="003E7EFD" w:rsidP="003E7EFD">
            <w:pPr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</w:rPr>
              <w:t>Sujungimams naudo</w:t>
            </w:r>
            <w:r>
              <w:rPr>
                <w:rFonts w:ascii="Arial" w:hAnsi="Arial" w:cs="Arial"/>
              </w:rPr>
              <w:t>jam</w:t>
            </w:r>
            <w:r w:rsidRPr="002743BC">
              <w:rPr>
                <w:rFonts w:ascii="Arial" w:hAnsi="Arial" w:cs="Arial"/>
              </w:rPr>
              <w:t>i varžt</w:t>
            </w:r>
            <w:r>
              <w:rPr>
                <w:rFonts w:ascii="Arial" w:hAnsi="Arial" w:cs="Arial"/>
              </w:rPr>
              <w:t>ai, poveržlės</w:t>
            </w:r>
            <w:r w:rsidRPr="002743BC">
              <w:rPr>
                <w:rFonts w:ascii="Arial" w:hAnsi="Arial" w:cs="Arial"/>
              </w:rPr>
              <w:t xml:space="preserve"> ir veržl</w:t>
            </w:r>
            <w:r>
              <w:rPr>
                <w:rFonts w:ascii="Arial" w:hAnsi="Arial" w:cs="Arial"/>
              </w:rPr>
              <w:t>ė</w:t>
            </w:r>
            <w:r w:rsidRPr="002743BC">
              <w:rPr>
                <w:rFonts w:ascii="Arial" w:hAnsi="Arial" w:cs="Arial"/>
              </w:rPr>
              <w:t xml:space="preserve">s </w:t>
            </w:r>
          </w:p>
        </w:tc>
        <w:tc>
          <w:tcPr>
            <w:tcW w:w="3412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6CBC8A6F" w14:textId="067F7155" w:rsidR="003E7EFD" w:rsidRPr="002743BC" w:rsidRDefault="003E7EFD" w:rsidP="003E7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Pagaminti vieno gamintojo,</w:t>
            </w:r>
            <w:r w:rsidRPr="002743BC">
              <w:rPr>
                <w:rFonts w:ascii="Arial" w:hAnsi="Arial" w:cs="Arial"/>
              </w:rPr>
              <w:t xml:space="preserve"> turin</w:t>
            </w:r>
            <w:r>
              <w:rPr>
                <w:rFonts w:ascii="Arial" w:hAnsi="Arial" w:cs="Arial"/>
              </w:rPr>
              <w:t>tys</w:t>
            </w:r>
            <w:r w:rsidRPr="002743BC">
              <w:rPr>
                <w:rFonts w:ascii="Arial" w:hAnsi="Arial" w:cs="Arial"/>
              </w:rPr>
              <w:t xml:space="preserve"> gamintojo įspaudus, žyminčius jų stiprumo klasę</w:t>
            </w:r>
          </w:p>
        </w:tc>
      </w:tr>
      <w:tr w:rsidR="003E7EFD" w:rsidRPr="002743BC" w14:paraId="2D847C6C" w14:textId="77777777" w:rsidTr="009A3EE0">
        <w:trPr>
          <w:trHeight w:val="284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7E003A83" w14:textId="68EA7242" w:rsidR="003E7EFD" w:rsidRPr="002743BC" w:rsidRDefault="003E7EFD" w:rsidP="003E7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4.3.</w:t>
            </w:r>
          </w:p>
        </w:tc>
        <w:tc>
          <w:tcPr>
            <w:tcW w:w="5513" w:type="dxa"/>
            <w:tcBorders>
              <w:bottom w:val="single" w:sz="4" w:space="0" w:color="auto"/>
            </w:tcBorders>
          </w:tcPr>
          <w:p w14:paraId="69D1AE05" w14:textId="2F3D3065" w:rsidR="003E7EFD" w:rsidRPr="002743BC" w:rsidRDefault="003E7EFD" w:rsidP="003E7EF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8.8 ir 10.9 kokybės klasės galvaniškai cinkuotų varžtų naudojimas</w:t>
            </w:r>
          </w:p>
        </w:tc>
        <w:tc>
          <w:tcPr>
            <w:tcW w:w="3412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2C0DEE87" w14:textId="29FA5BA9" w:rsidR="003E7EFD" w:rsidRDefault="003E7EFD" w:rsidP="003E7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Draudžiamas</w:t>
            </w:r>
          </w:p>
        </w:tc>
      </w:tr>
      <w:tr w:rsidR="003E7EFD" w:rsidRPr="002743BC" w14:paraId="017BC981" w14:textId="77777777" w:rsidTr="009A3EE0">
        <w:trPr>
          <w:trHeight w:val="284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5202A45A" w14:textId="78749F08" w:rsidR="003E7EFD" w:rsidRPr="002743BC" w:rsidRDefault="003E7EFD" w:rsidP="003E7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4.4.</w:t>
            </w:r>
          </w:p>
        </w:tc>
        <w:tc>
          <w:tcPr>
            <w:tcW w:w="5513" w:type="dxa"/>
            <w:tcBorders>
              <w:bottom w:val="single" w:sz="4" w:space="0" w:color="auto"/>
            </w:tcBorders>
          </w:tcPr>
          <w:p w14:paraId="4A67E3A4" w14:textId="54587E37" w:rsidR="003E7EFD" w:rsidRDefault="003E7EFD" w:rsidP="003E7EF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4.6, 4.8, 5.6, 5.8 ir 6.8 kokybės klasės varžtų naudojimas</w:t>
            </w:r>
          </w:p>
        </w:tc>
        <w:tc>
          <w:tcPr>
            <w:tcW w:w="3412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0E94E758" w14:textId="28627036" w:rsidR="003E7EFD" w:rsidRDefault="003E7EFD" w:rsidP="003E7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Draudžiamas</w:t>
            </w:r>
          </w:p>
        </w:tc>
      </w:tr>
      <w:tr w:rsidR="003E7EFD" w:rsidRPr="002743BC" w14:paraId="71C7E31B" w14:textId="77777777" w:rsidTr="009A3EE0">
        <w:trPr>
          <w:trHeight w:val="284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0E451D9B" w14:textId="4E425A74" w:rsidR="003E7EFD" w:rsidRPr="002743BC" w:rsidRDefault="003E7EFD" w:rsidP="003E7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4.5.</w:t>
            </w:r>
          </w:p>
        </w:tc>
        <w:tc>
          <w:tcPr>
            <w:tcW w:w="5513" w:type="dxa"/>
            <w:tcBorders>
              <w:bottom w:val="single" w:sz="4" w:space="0" w:color="auto"/>
            </w:tcBorders>
          </w:tcPr>
          <w:p w14:paraId="0C8D6C39" w14:textId="47EFEC48" w:rsidR="003E7EFD" w:rsidRPr="002743BC" w:rsidRDefault="003E7EFD" w:rsidP="003E7EFD">
            <w:pPr>
              <w:rPr>
                <w:rFonts w:ascii="Arial" w:hAnsi="Arial" w:cs="Arial"/>
              </w:rPr>
            </w:pPr>
            <w:r w:rsidRPr="004D348A">
              <w:rPr>
                <w:rFonts w:ascii="Arial" w:hAnsi="Arial" w:cs="Arial"/>
              </w:rPr>
              <w:t xml:space="preserve">Varžtų sriegis neturi įeiti į kiaurymę daugiau kaip per </w:t>
            </w:r>
            <w:r>
              <w:rPr>
                <w:rFonts w:ascii="Arial" w:hAnsi="Arial" w:cs="Arial"/>
              </w:rPr>
              <w:t>1/3</w:t>
            </w:r>
            <w:r w:rsidRPr="004D348A">
              <w:rPr>
                <w:rFonts w:ascii="Arial" w:hAnsi="Arial" w:cs="Arial"/>
              </w:rPr>
              <w:t xml:space="preserve"> jungiamo elemento storio iš veržlės pusės.</w:t>
            </w:r>
          </w:p>
        </w:tc>
        <w:tc>
          <w:tcPr>
            <w:tcW w:w="3412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287D80EE" w14:textId="5A4867A3" w:rsidR="003E7EFD" w:rsidRDefault="003E7EFD" w:rsidP="003E7EFD">
            <w:pPr>
              <w:jc w:val="center"/>
              <w:rPr>
                <w:rFonts w:ascii="Arial" w:hAnsi="Arial" w:cs="Arial"/>
              </w:rPr>
            </w:pPr>
            <w:r>
              <w:rPr>
                <w:noProof/>
              </w:rPr>
              <w:drawing>
                <wp:inline distT="0" distB="0" distL="0" distR="0" wp14:anchorId="26BCBE1F" wp14:editId="31D65FF0">
                  <wp:extent cx="864870" cy="521843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86282" cy="53476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E7EFD" w:rsidRPr="002743BC" w14:paraId="339DE136" w14:textId="77777777" w:rsidTr="009A3EE0">
        <w:trPr>
          <w:trHeight w:val="284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0EE7E8DA" w14:textId="255D3BE7" w:rsidR="003E7EFD" w:rsidRPr="002743BC" w:rsidRDefault="003E7EFD" w:rsidP="003E7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4.6.</w:t>
            </w:r>
          </w:p>
        </w:tc>
        <w:tc>
          <w:tcPr>
            <w:tcW w:w="5513" w:type="dxa"/>
            <w:tcBorders>
              <w:bottom w:val="single" w:sz="4" w:space="0" w:color="auto"/>
            </w:tcBorders>
          </w:tcPr>
          <w:p w14:paraId="71DCB79A" w14:textId="577FD117" w:rsidR="003E7EFD" w:rsidRDefault="003E7EFD" w:rsidP="003E7EF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Laisvų vijų skaičius virš veržlės</w:t>
            </w:r>
            <w:r w:rsidR="00964C4A">
              <w:rPr>
                <w:rFonts w:ascii="Arial" w:hAnsi="Arial" w:cs="Arial"/>
              </w:rPr>
              <w:t>(neįtempiamųjų varžtų)</w:t>
            </w:r>
          </w:p>
        </w:tc>
        <w:tc>
          <w:tcPr>
            <w:tcW w:w="3412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3B7C88EE" w14:textId="268EA5A4" w:rsidR="003E7EFD" w:rsidRDefault="00964C4A" w:rsidP="003E7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Viena pilna vija</w:t>
            </w:r>
          </w:p>
        </w:tc>
      </w:tr>
      <w:tr w:rsidR="003E7EFD" w:rsidRPr="002743BC" w14:paraId="2A0DCD92" w14:textId="77777777" w:rsidTr="009A3EE0">
        <w:trPr>
          <w:trHeight w:val="284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0A939F75" w14:textId="0A9A6121" w:rsidR="003E7EFD" w:rsidRPr="002743BC" w:rsidRDefault="003D1786" w:rsidP="003E7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4.7</w:t>
            </w:r>
          </w:p>
        </w:tc>
        <w:tc>
          <w:tcPr>
            <w:tcW w:w="5513" w:type="dxa"/>
            <w:tcBorders>
              <w:bottom w:val="single" w:sz="4" w:space="0" w:color="auto"/>
            </w:tcBorders>
          </w:tcPr>
          <w:p w14:paraId="5C590C8B" w14:textId="76916E6D" w:rsidR="003E7EFD" w:rsidRDefault="003E7EFD" w:rsidP="003E7EF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Varžto ir skylės laisvumas</w:t>
            </w:r>
          </w:p>
        </w:tc>
        <w:tc>
          <w:tcPr>
            <w:tcW w:w="3412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5F430B1A" w14:textId="31982EF1" w:rsidR="003E7EFD" w:rsidRDefault="003E7EFD" w:rsidP="003E7EFD">
            <w:pPr>
              <w:jc w:val="center"/>
              <w:rPr>
                <w:rFonts w:ascii="Arial" w:hAnsi="Arial" w:cs="Arial"/>
              </w:rPr>
            </w:pPr>
            <w:r w:rsidRPr="00F412FB">
              <w:rPr>
                <w:rFonts w:ascii="Arial" w:hAnsi="Arial" w:cs="Arial"/>
              </w:rPr>
              <w:t>LST EN 1090</w:t>
            </w:r>
          </w:p>
        </w:tc>
      </w:tr>
      <w:tr w:rsidR="003E7EFD" w:rsidRPr="002743BC" w14:paraId="0AEA8672" w14:textId="77777777" w:rsidTr="009A3EE0">
        <w:trPr>
          <w:trHeight w:val="284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6E942DCE" w14:textId="0F61508E" w:rsidR="003E7EFD" w:rsidRPr="002743BC" w:rsidRDefault="003D1786" w:rsidP="003E7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4.8.</w:t>
            </w:r>
          </w:p>
        </w:tc>
        <w:tc>
          <w:tcPr>
            <w:tcW w:w="5513" w:type="dxa"/>
            <w:tcBorders>
              <w:bottom w:val="single" w:sz="4" w:space="0" w:color="auto"/>
            </w:tcBorders>
          </w:tcPr>
          <w:p w14:paraId="45AE3AE3" w14:textId="0F22E4AB" w:rsidR="003E7EFD" w:rsidRDefault="003E7EFD" w:rsidP="003E7EF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Neįtempiamųjų varžtų sujungimų priveržimas (pagal </w:t>
            </w:r>
            <w:r w:rsidRPr="007B6737">
              <w:rPr>
                <w:rFonts w:ascii="Arial" w:hAnsi="Arial" w:cs="Arial"/>
              </w:rPr>
              <w:t>LST EN 1090-2)</w:t>
            </w:r>
            <w:r w:rsidR="005D3EA8">
              <w:rPr>
                <w:rFonts w:ascii="Arial" w:hAnsi="Arial" w:cs="Arial"/>
              </w:rPr>
              <w:t xml:space="preserve"> </w:t>
            </w:r>
          </w:p>
        </w:tc>
        <w:tc>
          <w:tcPr>
            <w:tcW w:w="3412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4815E477" w14:textId="6AE6D58F" w:rsidR="003E7EFD" w:rsidRDefault="003E7EFD" w:rsidP="003E7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</w:t>
            </w:r>
            <w:r w:rsidRPr="00D235A7">
              <w:rPr>
                <w:rFonts w:ascii="Arial" w:hAnsi="Arial" w:cs="Arial"/>
              </w:rPr>
              <w:t>ujungtos sudedamosios dalys turi būti sujungtos taip, kad jos tvirtai prisiliestų</w:t>
            </w:r>
            <w:r w:rsidR="007B6737" w:rsidRPr="005D3EA8">
              <w:rPr>
                <w:rFonts w:ascii="Arial" w:hAnsi="Arial" w:cs="Arial"/>
                <w:vertAlign w:val="superscript"/>
              </w:rPr>
              <w:t>(6)</w:t>
            </w:r>
          </w:p>
        </w:tc>
      </w:tr>
      <w:tr w:rsidR="003E7EFD" w:rsidRPr="002743BC" w14:paraId="51049023" w14:textId="77777777" w:rsidTr="009A3EE0">
        <w:trPr>
          <w:trHeight w:val="27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28244" w14:textId="77777777" w:rsidR="003E7EFD" w:rsidRPr="002743BC" w:rsidRDefault="003E7EFD" w:rsidP="003E7EFD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</w:t>
            </w:r>
            <w:r w:rsidRPr="002743BC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89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C5CE5" w14:textId="77777777" w:rsidR="003E7EFD" w:rsidRPr="002743BC" w:rsidRDefault="003E7EFD" w:rsidP="003E7EFD">
            <w:pPr>
              <w:rPr>
                <w:rFonts w:ascii="Arial" w:hAnsi="Arial" w:cs="Arial"/>
              </w:rPr>
            </w:pPr>
            <w:r w:rsidRPr="008C51EC">
              <w:rPr>
                <w:rFonts w:ascii="Arial" w:hAnsi="Arial" w:cs="Arial"/>
                <w:b/>
              </w:rPr>
              <w:t>Su gaminiu pateikiama:</w:t>
            </w:r>
          </w:p>
        </w:tc>
      </w:tr>
      <w:tr w:rsidR="003E7EFD" w:rsidRPr="002743BC" w14:paraId="610A6E48" w14:textId="77777777" w:rsidTr="009A3EE0">
        <w:trPr>
          <w:trHeight w:val="29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71A6B7A" w14:textId="77777777" w:rsidR="003E7EFD" w:rsidRPr="00AC642D" w:rsidRDefault="003E7EFD" w:rsidP="003E7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  <w:r w:rsidRPr="00AC642D">
              <w:rPr>
                <w:rFonts w:ascii="Arial" w:hAnsi="Arial" w:cs="Arial"/>
              </w:rPr>
              <w:t>.1.</w:t>
            </w:r>
          </w:p>
        </w:tc>
        <w:tc>
          <w:tcPr>
            <w:tcW w:w="5513" w:type="dxa"/>
            <w:vMerge w:val="restart"/>
            <w:tcBorders>
              <w:top w:val="single" w:sz="4" w:space="0" w:color="auto"/>
            </w:tcBorders>
            <w:vAlign w:val="center"/>
          </w:tcPr>
          <w:p w14:paraId="0B99FC38" w14:textId="77777777" w:rsidR="003E7EFD" w:rsidRPr="00AC642D" w:rsidRDefault="003E7EFD" w:rsidP="003E7EFD">
            <w:pPr>
              <w:rPr>
                <w:rFonts w:ascii="Arial" w:hAnsi="Arial" w:cs="Arial"/>
              </w:rPr>
            </w:pPr>
            <w:r w:rsidRPr="00AC642D">
              <w:rPr>
                <w:rFonts w:ascii="Arial" w:hAnsi="Arial" w:cs="Arial"/>
              </w:rPr>
              <w:t>Statybos produkto</w:t>
            </w:r>
            <w:r>
              <w:rPr>
                <w:rFonts w:ascii="Arial" w:hAnsi="Arial" w:cs="Arial"/>
              </w:rPr>
              <w:t xml:space="preserve"> dokumentacija</w:t>
            </w:r>
            <w:r w:rsidRPr="00AC642D">
              <w:rPr>
                <w:rFonts w:ascii="Arial" w:hAnsi="Arial" w:cs="Arial"/>
              </w:rPr>
              <w:t>:</w:t>
            </w:r>
          </w:p>
        </w:tc>
        <w:tc>
          <w:tcPr>
            <w:tcW w:w="34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D9C1A" w14:textId="77777777" w:rsidR="003E7EFD" w:rsidRPr="00AC642D" w:rsidRDefault="003E7EFD" w:rsidP="003E7EFD">
            <w:pPr>
              <w:rPr>
                <w:rFonts w:ascii="Arial" w:hAnsi="Arial" w:cs="Arial"/>
              </w:rPr>
            </w:pPr>
            <w:r w:rsidRPr="00AC642D">
              <w:rPr>
                <w:rFonts w:ascii="Arial" w:hAnsi="Arial" w:cs="Arial"/>
              </w:rPr>
              <w:t>Eksploatacinių savybių deklaracija</w:t>
            </w:r>
          </w:p>
        </w:tc>
      </w:tr>
      <w:tr w:rsidR="003E7EFD" w:rsidRPr="002743BC" w14:paraId="79C1EB0D" w14:textId="77777777" w:rsidTr="009A3EE0">
        <w:trPr>
          <w:trHeight w:val="275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</w:tcPr>
          <w:p w14:paraId="68359C04" w14:textId="77777777" w:rsidR="003E7EFD" w:rsidRPr="00AC642D" w:rsidRDefault="003E7EFD" w:rsidP="003E7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  <w:r w:rsidRPr="00AC642D">
              <w:rPr>
                <w:rFonts w:ascii="Arial" w:hAnsi="Arial" w:cs="Arial"/>
              </w:rPr>
              <w:t>.2.</w:t>
            </w:r>
          </w:p>
        </w:tc>
        <w:tc>
          <w:tcPr>
            <w:tcW w:w="5513" w:type="dxa"/>
            <w:vMerge/>
          </w:tcPr>
          <w:p w14:paraId="6BAF39D0" w14:textId="77777777" w:rsidR="003E7EFD" w:rsidRPr="00AC642D" w:rsidRDefault="003E7EFD" w:rsidP="003E7EFD">
            <w:pPr>
              <w:rPr>
                <w:rFonts w:ascii="Arial" w:hAnsi="Arial" w:cs="Arial"/>
              </w:rPr>
            </w:pPr>
          </w:p>
        </w:tc>
        <w:tc>
          <w:tcPr>
            <w:tcW w:w="3412" w:type="dxa"/>
            <w:tcBorders>
              <w:bottom w:val="single" w:sz="4" w:space="0" w:color="auto"/>
              <w:right w:val="single" w:sz="4" w:space="0" w:color="auto"/>
            </w:tcBorders>
          </w:tcPr>
          <w:p w14:paraId="3C49E423" w14:textId="77777777" w:rsidR="003E7EFD" w:rsidRPr="00AC642D" w:rsidRDefault="003E7EFD" w:rsidP="003E7EFD">
            <w:pPr>
              <w:rPr>
                <w:rFonts w:ascii="Arial" w:hAnsi="Arial" w:cs="Arial"/>
              </w:rPr>
            </w:pPr>
            <w:r w:rsidRPr="00AC642D">
              <w:rPr>
                <w:rFonts w:ascii="Arial" w:hAnsi="Arial" w:cs="Arial"/>
              </w:rPr>
              <w:t>Gamybos kontrolės atitikties sertifikatas</w:t>
            </w:r>
          </w:p>
        </w:tc>
      </w:tr>
      <w:tr w:rsidR="003E7EFD" w:rsidRPr="002743BC" w14:paraId="0E8F9108" w14:textId="77777777" w:rsidTr="009A3EE0">
        <w:trPr>
          <w:trHeight w:val="27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F6357D9" w14:textId="77777777" w:rsidR="003E7EFD" w:rsidRPr="00AC642D" w:rsidRDefault="003E7EFD" w:rsidP="003E7EF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5.3.</w:t>
            </w:r>
          </w:p>
        </w:tc>
        <w:tc>
          <w:tcPr>
            <w:tcW w:w="5513" w:type="dxa"/>
            <w:vMerge/>
            <w:tcBorders>
              <w:bottom w:val="single" w:sz="4" w:space="0" w:color="auto"/>
            </w:tcBorders>
          </w:tcPr>
          <w:p w14:paraId="412DD8B4" w14:textId="77777777" w:rsidR="003E7EFD" w:rsidRPr="00AC642D" w:rsidRDefault="003E7EFD" w:rsidP="003E7EFD">
            <w:pPr>
              <w:rPr>
                <w:rFonts w:ascii="Arial" w:hAnsi="Arial" w:cs="Arial"/>
              </w:rPr>
            </w:pPr>
          </w:p>
        </w:tc>
        <w:tc>
          <w:tcPr>
            <w:tcW w:w="34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F4610" w14:textId="77777777" w:rsidR="003E7EFD" w:rsidRPr="00AC642D" w:rsidRDefault="003E7EFD" w:rsidP="003E7EF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Panaudotų medžiagų ir gaminių sertifikatai</w:t>
            </w:r>
          </w:p>
        </w:tc>
      </w:tr>
      <w:tr w:rsidR="003E7EFD" w:rsidRPr="002743BC" w14:paraId="1EDDE615" w14:textId="77777777" w:rsidTr="009A3EE0">
        <w:trPr>
          <w:trHeight w:val="19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4BBA2BE" w14:textId="77777777" w:rsidR="003E7EFD" w:rsidRPr="002743BC" w:rsidRDefault="003E7EFD" w:rsidP="003E7EFD">
            <w:pPr>
              <w:jc w:val="center"/>
              <w:rPr>
                <w:rFonts w:ascii="Arial" w:hAnsi="Arial" w:cs="Arial"/>
                <w:b/>
                <w:lang w:eastAsia="lt-LT"/>
              </w:rPr>
            </w:pPr>
            <w:r>
              <w:rPr>
                <w:rFonts w:ascii="Arial" w:hAnsi="Arial" w:cs="Arial"/>
                <w:b/>
                <w:lang w:eastAsia="lt-LT"/>
              </w:rPr>
              <w:t>6</w:t>
            </w:r>
            <w:r w:rsidRPr="002743BC">
              <w:rPr>
                <w:rFonts w:ascii="Arial" w:hAnsi="Arial" w:cs="Arial"/>
                <w:b/>
                <w:lang w:eastAsia="lt-LT"/>
              </w:rPr>
              <w:t>.</w:t>
            </w:r>
          </w:p>
        </w:tc>
        <w:tc>
          <w:tcPr>
            <w:tcW w:w="5513" w:type="dxa"/>
            <w:tcBorders>
              <w:top w:val="single" w:sz="4" w:space="0" w:color="auto"/>
              <w:bottom w:val="single" w:sz="4" w:space="0" w:color="auto"/>
            </w:tcBorders>
          </w:tcPr>
          <w:p w14:paraId="1D5F2DC4" w14:textId="77777777" w:rsidR="003E7EFD" w:rsidRPr="002743BC" w:rsidRDefault="003E7EFD" w:rsidP="003E7EFD">
            <w:pPr>
              <w:rPr>
                <w:rFonts w:ascii="Arial" w:hAnsi="Arial" w:cs="Arial"/>
                <w:b/>
                <w:lang w:eastAsia="lt-LT"/>
              </w:rPr>
            </w:pPr>
            <w:r w:rsidRPr="002743BC">
              <w:rPr>
                <w:rFonts w:ascii="Arial" w:hAnsi="Arial" w:cs="Arial"/>
                <w:b/>
                <w:lang w:eastAsia="lt-LT"/>
              </w:rPr>
              <w:t>Garantinis laikas</w:t>
            </w:r>
            <w:r>
              <w:rPr>
                <w:rFonts w:ascii="Arial" w:hAnsi="Arial" w:cs="Arial"/>
                <w:b/>
                <w:lang w:eastAsia="lt-LT"/>
              </w:rPr>
              <w:t xml:space="preserve"> ne mažiau</w:t>
            </w:r>
            <w:r w:rsidRPr="002743BC">
              <w:rPr>
                <w:rFonts w:ascii="Arial" w:hAnsi="Arial" w:cs="Arial"/>
                <w:b/>
                <w:lang w:eastAsia="lt-LT"/>
              </w:rPr>
              <w:t>, m.</w:t>
            </w:r>
          </w:p>
        </w:tc>
        <w:tc>
          <w:tcPr>
            <w:tcW w:w="34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B6A67" w14:textId="77777777" w:rsidR="003E7EFD" w:rsidRPr="002743BC" w:rsidRDefault="003E7EFD" w:rsidP="003E7EFD">
            <w:pPr>
              <w:jc w:val="center"/>
              <w:rPr>
                <w:rFonts w:ascii="Arial" w:hAnsi="Arial" w:cs="Arial"/>
                <w:b/>
                <w:lang w:eastAsia="lt-LT"/>
              </w:rPr>
            </w:pPr>
            <w:r w:rsidRPr="002743BC">
              <w:rPr>
                <w:rFonts w:ascii="Arial" w:hAnsi="Arial" w:cs="Arial"/>
                <w:b/>
                <w:lang w:eastAsia="lt-LT"/>
              </w:rPr>
              <w:t>5</w:t>
            </w:r>
          </w:p>
        </w:tc>
      </w:tr>
      <w:tr w:rsidR="003E7EFD" w:rsidRPr="002743BC" w14:paraId="73A614BC" w14:textId="77777777" w:rsidTr="009A3EE0">
        <w:trPr>
          <w:trHeight w:val="376"/>
        </w:trPr>
        <w:tc>
          <w:tcPr>
            <w:tcW w:w="97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0865A" w14:textId="77777777" w:rsidR="003E7EFD" w:rsidRPr="002743BC" w:rsidRDefault="003E7EFD" w:rsidP="003E7EFD">
            <w:pPr>
              <w:rPr>
                <w:rFonts w:ascii="Arial" w:hAnsi="Arial" w:cs="Arial"/>
                <w:b/>
                <w:lang w:eastAsia="lt-LT"/>
              </w:rPr>
            </w:pPr>
            <w:r w:rsidRPr="002743BC">
              <w:rPr>
                <w:rFonts w:ascii="Arial" w:hAnsi="Arial" w:cs="Arial"/>
                <w:b/>
                <w:lang w:eastAsia="lt-LT"/>
              </w:rPr>
              <w:t>Pastabos:</w:t>
            </w:r>
          </w:p>
          <w:p w14:paraId="77BEF28C" w14:textId="71012748" w:rsidR="003E7EFD" w:rsidRPr="002743BC" w:rsidRDefault="003E7EFD" w:rsidP="003E7EFD">
            <w:pPr>
              <w:jc w:val="both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  <w:vertAlign w:val="superscript"/>
              </w:rPr>
              <w:t xml:space="preserve">(1) </w:t>
            </w:r>
            <w:r w:rsidRPr="002743BC">
              <w:rPr>
                <w:rFonts w:ascii="Arial" w:hAnsi="Arial" w:cs="Arial"/>
                <w:color w:val="000000"/>
              </w:rPr>
              <w:t xml:space="preserve"> Techniniame projekte gali būti koreguojamos reikšmės,</w:t>
            </w:r>
            <w:r w:rsidRPr="002743BC">
              <w:rPr>
                <w:rFonts w:ascii="Arial" w:hAnsi="Arial" w:cs="Arial"/>
                <w:b/>
                <w:color w:val="000000"/>
              </w:rPr>
              <w:t xml:space="preserve"> tačiau tik griežtinant reikalavimus</w:t>
            </w:r>
            <w:r>
              <w:rPr>
                <w:rFonts w:ascii="Arial" w:hAnsi="Arial" w:cs="Arial"/>
                <w:b/>
                <w:color w:val="000000"/>
              </w:rPr>
              <w:t>,</w:t>
            </w:r>
            <w:r w:rsidRPr="002743BC">
              <w:rPr>
                <w:rFonts w:ascii="Arial" w:hAnsi="Arial" w:cs="Arial"/>
                <w:color w:val="000000"/>
              </w:rPr>
              <w:t xml:space="preserve">  atsižvelgiant į faktinius aplinkos sąlygų duomenis.</w:t>
            </w:r>
          </w:p>
          <w:p w14:paraId="736BEC7A" w14:textId="26CF8335" w:rsidR="003E7EFD" w:rsidRPr="002743BC" w:rsidRDefault="003E7EFD" w:rsidP="003E7EFD">
            <w:pPr>
              <w:jc w:val="both"/>
              <w:rPr>
                <w:rFonts w:ascii="Arial" w:hAnsi="Arial" w:cs="Arial"/>
                <w:lang w:eastAsia="lt-LT"/>
              </w:rPr>
            </w:pPr>
            <w:r w:rsidRPr="002743BC">
              <w:rPr>
                <w:rFonts w:ascii="Arial" w:hAnsi="Arial" w:cs="Arial"/>
                <w:vertAlign w:val="superscript"/>
              </w:rPr>
              <w:t>(2)</w:t>
            </w:r>
            <w:r w:rsidRPr="002743BC">
              <w:rPr>
                <w:rFonts w:ascii="Arial" w:hAnsi="Arial" w:cs="Arial"/>
              </w:rPr>
              <w:t xml:space="preserve">  Tikslinama projektuojant pagal faktinius vietovės duomenis </w:t>
            </w:r>
            <w:r>
              <w:rPr>
                <w:rFonts w:ascii="Arial" w:hAnsi="Arial" w:cs="Arial"/>
              </w:rPr>
              <w:t>(</w:t>
            </w:r>
            <w:r w:rsidRPr="002743BC">
              <w:rPr>
                <w:rFonts w:ascii="Arial" w:hAnsi="Arial" w:cs="Arial"/>
              </w:rPr>
              <w:t>pagal LST EN ISO 9223-2012</w:t>
            </w:r>
            <w:r>
              <w:rPr>
                <w:rFonts w:ascii="Arial" w:hAnsi="Arial" w:cs="Arial"/>
              </w:rPr>
              <w:t>)</w:t>
            </w:r>
            <w:r w:rsidRPr="002743BC">
              <w:rPr>
                <w:rFonts w:ascii="Arial" w:hAnsi="Arial" w:cs="Arial"/>
              </w:rPr>
              <w:t>.</w:t>
            </w:r>
          </w:p>
          <w:p w14:paraId="0E5BFBD6" w14:textId="70CCAB3E" w:rsidR="003E7EFD" w:rsidRPr="002743BC" w:rsidRDefault="003E7EFD" w:rsidP="003E7EFD">
            <w:pPr>
              <w:jc w:val="both"/>
              <w:rPr>
                <w:rFonts w:ascii="Arial" w:hAnsi="Arial" w:cs="Arial"/>
                <w:lang w:eastAsia="lt-LT"/>
              </w:rPr>
            </w:pPr>
            <w:r w:rsidRPr="002743BC">
              <w:rPr>
                <w:rFonts w:ascii="Arial" w:hAnsi="Arial" w:cs="Arial"/>
                <w:vertAlign w:val="superscript"/>
              </w:rPr>
              <w:t>(3)</w:t>
            </w:r>
            <w:r w:rsidRPr="002743BC">
              <w:rPr>
                <w:rFonts w:ascii="Arial" w:hAnsi="Arial" w:cs="Arial"/>
              </w:rPr>
              <w:t xml:space="preserve">  </w:t>
            </w:r>
            <w:r w:rsidRPr="002743BC">
              <w:rPr>
                <w:rFonts w:ascii="Arial" w:hAnsi="Arial" w:cs="Arial"/>
                <w:lang w:eastAsia="lt-LT"/>
              </w:rPr>
              <w:t xml:space="preserve">Konstrukcijoms galima naudoti ir kitų šalių standartinius, neblogesnių charakteristikų plieną  kaip </w:t>
            </w:r>
            <w:r w:rsidRPr="002743BC">
              <w:rPr>
                <w:rFonts w:ascii="Arial" w:hAnsi="Arial" w:cs="Arial"/>
              </w:rPr>
              <w:t>LST EN 10025-1÷2</w:t>
            </w:r>
            <w:r w:rsidRPr="002743BC">
              <w:rPr>
                <w:rFonts w:ascii="Arial" w:hAnsi="Arial" w:cs="Arial"/>
                <w:lang w:eastAsia="lt-LT"/>
              </w:rPr>
              <w:t>.</w:t>
            </w:r>
          </w:p>
          <w:p w14:paraId="79D8E96D" w14:textId="497DCDFA" w:rsidR="003E7EFD" w:rsidRPr="002743BC" w:rsidRDefault="003E7EFD" w:rsidP="003E7EFD">
            <w:pPr>
              <w:jc w:val="both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  <w:vertAlign w:val="superscript"/>
              </w:rPr>
              <w:t>(4)</w:t>
            </w:r>
            <w:r w:rsidRPr="002743BC">
              <w:rPr>
                <w:rFonts w:ascii="Arial" w:hAnsi="Arial" w:cs="Arial"/>
              </w:rPr>
              <w:t xml:space="preserve"> </w:t>
            </w:r>
            <w:r w:rsidR="003F1C43">
              <w:rPr>
                <w:rFonts w:ascii="Arial" w:hAnsi="Arial" w:cs="Arial"/>
              </w:rPr>
              <w:t xml:space="preserve"> </w:t>
            </w:r>
            <w:r w:rsidRPr="002743BC">
              <w:rPr>
                <w:rFonts w:ascii="Arial" w:hAnsi="Arial" w:cs="Arial"/>
              </w:rPr>
              <w:t>Varžtinių jungčių reikalingos mechaninės savybės nustatomos skaičiavimais.</w:t>
            </w:r>
          </w:p>
          <w:p w14:paraId="75A362C5" w14:textId="4C31AC58" w:rsidR="00964C4A" w:rsidRDefault="003E7EFD" w:rsidP="00964C4A">
            <w:pPr>
              <w:jc w:val="both"/>
              <w:rPr>
                <w:rFonts w:ascii="Arial" w:hAnsi="Arial" w:cs="Arial"/>
              </w:rPr>
            </w:pPr>
            <w:r w:rsidRPr="002743BC">
              <w:rPr>
                <w:rFonts w:ascii="Arial" w:hAnsi="Arial" w:cs="Arial"/>
                <w:vertAlign w:val="superscript"/>
              </w:rPr>
              <w:t>(5)</w:t>
            </w:r>
            <w:r>
              <w:rPr>
                <w:rFonts w:ascii="Arial" w:hAnsi="Arial" w:cs="Arial"/>
              </w:rPr>
              <w:t xml:space="preserve"> </w:t>
            </w:r>
            <w:r w:rsidR="003F1C43">
              <w:rPr>
                <w:rFonts w:ascii="Arial" w:hAnsi="Arial" w:cs="Arial"/>
              </w:rPr>
              <w:t xml:space="preserve"> </w:t>
            </w:r>
            <w:r w:rsidRPr="002743BC">
              <w:rPr>
                <w:rFonts w:ascii="Arial" w:hAnsi="Arial" w:cs="Arial"/>
              </w:rPr>
              <w:t>Pagal LST EN 1461 ir LITGRID AB   patvirtintus plieninių konstrukcijų dengimo cinku techninius reikalavimus.</w:t>
            </w:r>
            <w:r w:rsidRPr="002743BC">
              <w:rPr>
                <w:rFonts w:ascii="Arial" w:hAnsi="Arial" w:cs="Arial"/>
              </w:rPr>
              <w:tab/>
            </w:r>
          </w:p>
          <w:p w14:paraId="117FECA4" w14:textId="7D4DFB06" w:rsidR="00964C4A" w:rsidRPr="002743BC" w:rsidRDefault="00AD11FA" w:rsidP="007B6737">
            <w:pPr>
              <w:jc w:val="both"/>
              <w:rPr>
                <w:rFonts w:ascii="Arial" w:hAnsi="Arial" w:cs="Arial"/>
              </w:rPr>
            </w:pPr>
            <w:r w:rsidRPr="00AD11FA">
              <w:rPr>
                <w:rFonts w:ascii="Arial" w:hAnsi="Arial" w:cs="Arial"/>
                <w:vertAlign w:val="superscript"/>
              </w:rPr>
              <w:t>(6)</w:t>
            </w:r>
            <w:r>
              <w:rPr>
                <w:rFonts w:ascii="Arial" w:hAnsi="Arial" w:cs="Arial"/>
              </w:rPr>
              <w:t xml:space="preserve"> </w:t>
            </w:r>
            <w:r w:rsidR="003F1C43">
              <w:rPr>
                <w:rFonts w:ascii="Arial" w:hAnsi="Arial" w:cs="Arial"/>
              </w:rPr>
              <w:t xml:space="preserve"> </w:t>
            </w:r>
            <w:r w:rsidRPr="00AD11FA">
              <w:rPr>
                <w:rFonts w:ascii="Arial" w:hAnsi="Arial" w:cs="Arial"/>
              </w:rPr>
              <w:t xml:space="preserve">Suveržimo kokybė tikrinama 0,30 mm storio </w:t>
            </w:r>
            <w:proofErr w:type="spellStart"/>
            <w:r w:rsidRPr="00AD11FA">
              <w:rPr>
                <w:rFonts w:ascii="Arial" w:hAnsi="Arial" w:cs="Arial"/>
              </w:rPr>
              <w:t>tarpumačiu</w:t>
            </w:r>
            <w:proofErr w:type="spellEnd"/>
            <w:r w:rsidRPr="00AD11FA">
              <w:rPr>
                <w:rFonts w:ascii="Arial" w:hAnsi="Arial" w:cs="Arial"/>
              </w:rPr>
              <w:t>, kurios zonos, apribotos poveržle, ribose neturi pralįsti tarp surinktų detalių daugiau kaip 20 mm. Padaužius 0,40 kg svorio plaktuku, suvežti varžtai neturi pasislinkti</w:t>
            </w:r>
            <w:r>
              <w:rPr>
                <w:rFonts w:ascii="Arial" w:hAnsi="Arial" w:cs="Arial"/>
              </w:rPr>
              <w:t>.</w:t>
            </w:r>
          </w:p>
        </w:tc>
      </w:tr>
    </w:tbl>
    <w:p w14:paraId="4576633D" w14:textId="77777777" w:rsidR="00D2004F" w:rsidRPr="002743BC" w:rsidRDefault="00D2004F" w:rsidP="00575C22">
      <w:pPr>
        <w:spacing w:after="0" w:line="240" w:lineRule="auto"/>
        <w:rPr>
          <w:rFonts w:ascii="Arial" w:hAnsi="Arial" w:cs="Arial"/>
          <w:lang w:eastAsia="lt-LT"/>
        </w:rPr>
      </w:pPr>
    </w:p>
    <w:sectPr w:rsidR="00D2004F" w:rsidRPr="002743BC" w:rsidSect="00D32F58">
      <w:headerReference w:type="default" r:id="rId9"/>
      <w:footerReference w:type="default" r:id="rId10"/>
      <w:pgSz w:w="11906" w:h="16838"/>
      <w:pgMar w:top="1702" w:right="567" w:bottom="1701" w:left="1701" w:header="567" w:footer="322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AD6C7C" w14:textId="77777777" w:rsidR="00D32F58" w:rsidRDefault="00D32F58" w:rsidP="00387992">
      <w:pPr>
        <w:spacing w:after="0" w:line="240" w:lineRule="auto"/>
      </w:pPr>
      <w:r>
        <w:separator/>
      </w:r>
    </w:p>
  </w:endnote>
  <w:endnote w:type="continuationSeparator" w:id="0">
    <w:p w14:paraId="39932A6A" w14:textId="77777777" w:rsidR="00D32F58" w:rsidRDefault="00D32F58" w:rsidP="003879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96312246"/>
      <w:docPartObj>
        <w:docPartGallery w:val="Page Numbers (Bottom of Page)"/>
        <w:docPartUnique/>
      </w:docPartObj>
    </w:sdtPr>
    <w:sdtContent>
      <w:sdt>
        <w:sdtPr>
          <w:id w:val="-1669238322"/>
          <w:docPartObj>
            <w:docPartGallery w:val="Page Numbers (Top of Page)"/>
            <w:docPartUnique/>
          </w:docPartObj>
        </w:sdtPr>
        <w:sdtContent>
          <w:p w14:paraId="526429FA" w14:textId="354C1BB7" w:rsidR="00637F7B" w:rsidRPr="00E81F3A" w:rsidRDefault="00E81F3A" w:rsidP="00A724C0">
            <w:pPr>
              <w:pStyle w:val="Footer"/>
              <w:rPr>
                <w:sz w:val="20"/>
                <w:szCs w:val="20"/>
              </w:rPr>
            </w:pPr>
            <w:r w:rsidRPr="00E81F3A">
              <w:rPr>
                <w:sz w:val="20"/>
                <w:szCs w:val="20"/>
              </w:rPr>
              <w:t xml:space="preserve">Standartiniai techniniai reikalavimai </w:t>
            </w:r>
            <w:r w:rsidR="009F7E20">
              <w:rPr>
                <w:sz w:val="20"/>
                <w:szCs w:val="20"/>
              </w:rPr>
              <w:t>40</w:t>
            </w:r>
            <w:r w:rsidR="002743BC" w:rsidRPr="00E81F3A">
              <w:rPr>
                <w:sz w:val="20"/>
                <w:szCs w:val="20"/>
              </w:rPr>
              <w:t>0-</w:t>
            </w:r>
            <w:r w:rsidR="00637F7B" w:rsidRPr="00E81F3A">
              <w:rPr>
                <w:sz w:val="20"/>
                <w:szCs w:val="20"/>
              </w:rPr>
              <w:t>110</w:t>
            </w:r>
            <w:r w:rsidR="00094BD6" w:rsidRPr="00E81F3A">
              <w:rPr>
                <w:sz w:val="20"/>
                <w:szCs w:val="20"/>
              </w:rPr>
              <w:t xml:space="preserve"> </w:t>
            </w:r>
            <w:proofErr w:type="spellStart"/>
            <w:r w:rsidR="00094BD6" w:rsidRPr="00E81F3A">
              <w:rPr>
                <w:sz w:val="20"/>
                <w:szCs w:val="20"/>
              </w:rPr>
              <w:t>kV</w:t>
            </w:r>
            <w:proofErr w:type="spellEnd"/>
            <w:r w:rsidR="00D447B1" w:rsidRPr="00E81F3A">
              <w:rPr>
                <w:sz w:val="20"/>
                <w:szCs w:val="20"/>
              </w:rPr>
              <w:t xml:space="preserve"> </w:t>
            </w:r>
            <w:r w:rsidR="00A1494C" w:rsidRPr="00E81F3A">
              <w:rPr>
                <w:sz w:val="20"/>
                <w:szCs w:val="20"/>
              </w:rPr>
              <w:t>transformatorių pastočių ir atvirų skirstyklų įrenginius laikanči</w:t>
            </w:r>
            <w:r w:rsidRPr="00E81F3A">
              <w:rPr>
                <w:sz w:val="20"/>
                <w:szCs w:val="20"/>
              </w:rPr>
              <w:t>oms</w:t>
            </w:r>
            <w:r w:rsidR="00637F7B" w:rsidRPr="00E81F3A">
              <w:rPr>
                <w:sz w:val="20"/>
                <w:szCs w:val="20"/>
              </w:rPr>
              <w:t xml:space="preserve"> plienin</w:t>
            </w:r>
            <w:r w:rsidRPr="00E81F3A">
              <w:rPr>
                <w:sz w:val="20"/>
                <w:szCs w:val="20"/>
              </w:rPr>
              <w:t>ėms</w:t>
            </w:r>
            <w:r w:rsidR="00D447B1" w:rsidRPr="00E81F3A">
              <w:rPr>
                <w:sz w:val="20"/>
                <w:szCs w:val="20"/>
              </w:rPr>
              <w:t xml:space="preserve"> konstrukcij</w:t>
            </w:r>
            <w:r w:rsidRPr="00E81F3A">
              <w:rPr>
                <w:sz w:val="20"/>
                <w:szCs w:val="20"/>
              </w:rPr>
              <w:t>oms</w:t>
            </w:r>
          </w:p>
          <w:p w14:paraId="2DD78A56" w14:textId="77777777" w:rsidR="00637F7B" w:rsidRPr="00A724C0" w:rsidRDefault="00637F7B">
            <w:pPr>
              <w:pStyle w:val="Footer"/>
              <w:jc w:val="center"/>
              <w:rPr>
                <w:sz w:val="16"/>
                <w:szCs w:val="16"/>
              </w:rPr>
            </w:pPr>
          </w:p>
          <w:p w14:paraId="40E2CD2C" w14:textId="77777777" w:rsidR="00637F7B" w:rsidRDefault="00637F7B">
            <w:pPr>
              <w:pStyle w:val="Footer"/>
              <w:jc w:val="center"/>
            </w:pPr>
            <w:r w:rsidRPr="00A724C0">
              <w:rPr>
                <w:sz w:val="16"/>
                <w:szCs w:val="16"/>
              </w:rPr>
              <w:t xml:space="preserve">Lapas </w:t>
            </w:r>
            <w:r w:rsidRPr="00A724C0">
              <w:rPr>
                <w:b/>
                <w:bCs/>
                <w:sz w:val="16"/>
                <w:szCs w:val="16"/>
              </w:rPr>
              <w:fldChar w:fldCharType="begin"/>
            </w:r>
            <w:r w:rsidRPr="00A724C0">
              <w:rPr>
                <w:b/>
                <w:bCs/>
                <w:sz w:val="16"/>
                <w:szCs w:val="16"/>
              </w:rPr>
              <w:instrText xml:space="preserve"> PAGE </w:instrText>
            </w:r>
            <w:r w:rsidRPr="00A724C0">
              <w:rPr>
                <w:b/>
                <w:bCs/>
                <w:sz w:val="16"/>
                <w:szCs w:val="16"/>
              </w:rPr>
              <w:fldChar w:fldCharType="separate"/>
            </w:r>
            <w:r w:rsidR="00B0408B">
              <w:rPr>
                <w:b/>
                <w:bCs/>
                <w:noProof/>
                <w:sz w:val="16"/>
                <w:szCs w:val="16"/>
              </w:rPr>
              <w:t>4</w:t>
            </w:r>
            <w:r w:rsidRPr="00A724C0">
              <w:rPr>
                <w:b/>
                <w:bCs/>
                <w:sz w:val="16"/>
                <w:szCs w:val="16"/>
              </w:rPr>
              <w:fldChar w:fldCharType="end"/>
            </w:r>
            <w:r w:rsidRPr="00A724C0">
              <w:rPr>
                <w:sz w:val="16"/>
                <w:szCs w:val="16"/>
              </w:rPr>
              <w:t xml:space="preserve"> iš </w:t>
            </w:r>
            <w:r w:rsidRPr="00A724C0">
              <w:rPr>
                <w:b/>
                <w:bCs/>
                <w:sz w:val="16"/>
                <w:szCs w:val="16"/>
              </w:rPr>
              <w:fldChar w:fldCharType="begin"/>
            </w:r>
            <w:r w:rsidRPr="00A724C0">
              <w:rPr>
                <w:b/>
                <w:bCs/>
                <w:sz w:val="16"/>
                <w:szCs w:val="16"/>
              </w:rPr>
              <w:instrText xml:space="preserve"> NUMPAGES  </w:instrText>
            </w:r>
            <w:r w:rsidRPr="00A724C0">
              <w:rPr>
                <w:b/>
                <w:bCs/>
                <w:sz w:val="16"/>
                <w:szCs w:val="16"/>
              </w:rPr>
              <w:fldChar w:fldCharType="separate"/>
            </w:r>
            <w:r w:rsidR="00B0408B">
              <w:rPr>
                <w:b/>
                <w:bCs/>
                <w:noProof/>
                <w:sz w:val="16"/>
                <w:szCs w:val="16"/>
              </w:rPr>
              <w:t>4</w:t>
            </w:r>
            <w:r w:rsidRPr="00A724C0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64641E" w14:textId="77777777" w:rsidR="00D32F58" w:rsidRDefault="00D32F58" w:rsidP="00387992">
      <w:pPr>
        <w:spacing w:after="0" w:line="240" w:lineRule="auto"/>
      </w:pPr>
      <w:r>
        <w:separator/>
      </w:r>
    </w:p>
  </w:footnote>
  <w:footnote w:type="continuationSeparator" w:id="0">
    <w:p w14:paraId="3C7B41E7" w14:textId="77777777" w:rsidR="00D32F58" w:rsidRDefault="00D32F58" w:rsidP="003879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DBD204" w14:textId="3CAC97E4" w:rsidR="00E81F3A" w:rsidRDefault="00E81F3A" w:rsidP="00E81F3A">
    <w:pPr>
      <w:pStyle w:val="Header"/>
      <w:ind w:firstLine="4395"/>
    </w:pPr>
    <w:r>
      <w:t>LITGRID AB standartinių techninių reikalavimų tvirtinimo</w:t>
    </w:r>
  </w:p>
  <w:p w14:paraId="1214A864" w14:textId="255EB0AD" w:rsidR="00E81F3A" w:rsidRDefault="00E81F3A" w:rsidP="00E81F3A">
    <w:pPr>
      <w:pStyle w:val="Header"/>
      <w:ind w:firstLine="4395"/>
    </w:pPr>
    <w:r>
      <w:t xml:space="preserve">2022 _________ d. nurodymo Nr. ____ </w:t>
    </w:r>
  </w:p>
  <w:p w14:paraId="0ECAA3A3" w14:textId="42CA7065" w:rsidR="00637F7B" w:rsidRDefault="00E81F3A" w:rsidP="00E81F3A">
    <w:pPr>
      <w:pStyle w:val="Header"/>
      <w:ind w:firstLine="4395"/>
    </w:pPr>
    <w:r>
      <w:t>Priedas Nr.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799E0802"/>
    <w:lvl w:ilvl="0">
      <w:start w:val="1"/>
      <w:numFmt w:val="decimal"/>
      <w:pStyle w:val="Heading1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3A52C8"/>
    <w:multiLevelType w:val="multilevel"/>
    <w:tmpl w:val="2EAE48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2D25385"/>
    <w:multiLevelType w:val="hybridMultilevel"/>
    <w:tmpl w:val="9EDCD54A"/>
    <w:lvl w:ilvl="0" w:tplc="90129D4A">
      <w:start w:val="3"/>
      <w:numFmt w:val="bullet"/>
      <w:lvlText w:val="-"/>
      <w:lvlJc w:val="left"/>
      <w:pPr>
        <w:ind w:left="420" w:hanging="360"/>
      </w:pPr>
      <w:rPr>
        <w:rFonts w:ascii="Arial" w:eastAsiaTheme="minorHAnsi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" w15:restartNumberingAfterBreak="0">
    <w:nsid w:val="06034552"/>
    <w:multiLevelType w:val="hybridMultilevel"/>
    <w:tmpl w:val="DE3414E8"/>
    <w:lvl w:ilvl="0" w:tplc="4DD2EC2C">
      <w:start w:val="4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8F1FCB"/>
    <w:multiLevelType w:val="hybridMultilevel"/>
    <w:tmpl w:val="DE2A877A"/>
    <w:lvl w:ilvl="0" w:tplc="3DE4B096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C311AC"/>
    <w:multiLevelType w:val="hybridMultilevel"/>
    <w:tmpl w:val="9B5EF026"/>
    <w:lvl w:ilvl="0" w:tplc="2A2C47CA">
      <w:start w:val="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676110"/>
    <w:multiLevelType w:val="hybridMultilevel"/>
    <w:tmpl w:val="C50CD19A"/>
    <w:lvl w:ilvl="0" w:tplc="8FFA0CE6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color w:val="auto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AE47D3"/>
    <w:multiLevelType w:val="hybridMultilevel"/>
    <w:tmpl w:val="C4687BA8"/>
    <w:lvl w:ilvl="0" w:tplc="C3623EDA">
      <w:start w:val="1"/>
      <w:numFmt w:val="lowerLetter"/>
      <w:lvlText w:val="%1)"/>
      <w:lvlJc w:val="left"/>
      <w:pPr>
        <w:tabs>
          <w:tab w:val="num" w:pos="1247"/>
        </w:tabs>
        <w:ind w:left="0" w:firstLine="1077"/>
      </w:pPr>
      <w:rPr>
        <w:rFonts w:hint="default"/>
        <w:strike w:val="0"/>
        <w:szCs w:val="24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1824CDF"/>
    <w:multiLevelType w:val="multilevel"/>
    <w:tmpl w:val="A5DA37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5F21581"/>
    <w:multiLevelType w:val="hybridMultilevel"/>
    <w:tmpl w:val="3D7AFB86"/>
    <w:lvl w:ilvl="0" w:tplc="B808B4DE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1422370"/>
    <w:multiLevelType w:val="hybridMultilevel"/>
    <w:tmpl w:val="92BE1694"/>
    <w:lvl w:ilvl="0" w:tplc="8CAE97E6">
      <w:start w:val="1"/>
      <w:numFmt w:val="upperRoman"/>
      <w:lvlText w:val="%1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 w:tplc="E1D2C34C">
      <w:start w:val="13"/>
      <w:numFmt w:val="decimal"/>
      <w:lvlText w:val="%2."/>
      <w:lvlJc w:val="left"/>
      <w:pPr>
        <w:tabs>
          <w:tab w:val="num" w:pos="1040"/>
        </w:tabs>
        <w:ind w:left="0" w:firstLine="680"/>
      </w:pPr>
      <w:rPr>
        <w:rFonts w:ascii="Times New Roman" w:hAnsi="Times New Roman" w:hint="default"/>
        <w:b w:val="0"/>
        <w:i w:val="0"/>
        <w:strike w:val="0"/>
        <w:dstrike w:val="0"/>
        <w:sz w:val="24"/>
        <w:u w:val="none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64D0161"/>
    <w:multiLevelType w:val="hybridMultilevel"/>
    <w:tmpl w:val="57D4D930"/>
    <w:lvl w:ilvl="0" w:tplc="F460AC6C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A8905E6"/>
    <w:multiLevelType w:val="hybridMultilevel"/>
    <w:tmpl w:val="D00CFD1C"/>
    <w:lvl w:ilvl="0" w:tplc="CFE62DFE">
      <w:start w:val="6"/>
      <w:numFmt w:val="bullet"/>
      <w:lvlText w:val="-"/>
      <w:lvlJc w:val="left"/>
      <w:pPr>
        <w:ind w:left="420" w:hanging="360"/>
      </w:pPr>
      <w:rPr>
        <w:rFonts w:ascii="Arial" w:eastAsiaTheme="minorHAnsi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3" w15:restartNumberingAfterBreak="0">
    <w:nsid w:val="62371207"/>
    <w:multiLevelType w:val="hybridMultilevel"/>
    <w:tmpl w:val="DA8CB15C"/>
    <w:lvl w:ilvl="0" w:tplc="BA48D452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2BD3DE9"/>
    <w:multiLevelType w:val="hybridMultilevel"/>
    <w:tmpl w:val="9B126ADC"/>
    <w:lvl w:ilvl="0" w:tplc="6876D3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8456B7C"/>
    <w:multiLevelType w:val="hybridMultilevel"/>
    <w:tmpl w:val="07BAC9F8"/>
    <w:lvl w:ilvl="0" w:tplc="BE5EB1CE">
      <w:start w:val="23"/>
      <w:numFmt w:val="decimal"/>
      <w:pStyle w:val="Style1paraste"/>
      <w:lvlText w:val="%1."/>
      <w:lvlJc w:val="left"/>
      <w:pPr>
        <w:tabs>
          <w:tab w:val="num" w:pos="1040"/>
        </w:tabs>
        <w:ind w:left="0" w:firstLine="680"/>
      </w:pPr>
      <w:rPr>
        <w:rFonts w:hint="default"/>
        <w:strike w:val="0"/>
        <w:szCs w:val="24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C072245"/>
    <w:multiLevelType w:val="hybridMultilevel"/>
    <w:tmpl w:val="4A4CB278"/>
    <w:lvl w:ilvl="0" w:tplc="697C2F56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4F35A6F"/>
    <w:multiLevelType w:val="hybridMultilevel"/>
    <w:tmpl w:val="B11C36C2"/>
    <w:lvl w:ilvl="0" w:tplc="DAE40D0A">
      <w:start w:val="7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76740457">
    <w:abstractNumId w:val="9"/>
  </w:num>
  <w:num w:numId="2" w16cid:durableId="1402631766">
    <w:abstractNumId w:val="13"/>
  </w:num>
  <w:num w:numId="3" w16cid:durableId="1601837802">
    <w:abstractNumId w:val="16"/>
  </w:num>
  <w:num w:numId="4" w16cid:durableId="1003584063">
    <w:abstractNumId w:val="10"/>
  </w:num>
  <w:num w:numId="5" w16cid:durableId="434179595">
    <w:abstractNumId w:val="15"/>
  </w:num>
  <w:num w:numId="6" w16cid:durableId="1538156511">
    <w:abstractNumId w:val="7"/>
  </w:num>
  <w:num w:numId="7" w16cid:durableId="50470106">
    <w:abstractNumId w:val="0"/>
  </w:num>
  <w:num w:numId="8" w16cid:durableId="1043090516">
    <w:abstractNumId w:val="14"/>
  </w:num>
  <w:num w:numId="9" w16cid:durableId="97600419">
    <w:abstractNumId w:val="17"/>
  </w:num>
  <w:num w:numId="10" w16cid:durableId="2022049049">
    <w:abstractNumId w:val="4"/>
  </w:num>
  <w:num w:numId="11" w16cid:durableId="175583651">
    <w:abstractNumId w:val="11"/>
  </w:num>
  <w:num w:numId="12" w16cid:durableId="1564675318">
    <w:abstractNumId w:val="3"/>
  </w:num>
  <w:num w:numId="13" w16cid:durableId="1121190711">
    <w:abstractNumId w:val="6"/>
  </w:num>
  <w:num w:numId="14" w16cid:durableId="2146655798">
    <w:abstractNumId w:val="12"/>
  </w:num>
  <w:num w:numId="15" w16cid:durableId="898173548">
    <w:abstractNumId w:val="2"/>
  </w:num>
  <w:num w:numId="16" w16cid:durableId="1487475549">
    <w:abstractNumId w:val="5"/>
  </w:num>
  <w:num w:numId="17" w16cid:durableId="2023900192">
    <w:abstractNumId w:val="8"/>
  </w:num>
  <w:num w:numId="18" w16cid:durableId="106498396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1349"/>
    <w:rsid w:val="000003FB"/>
    <w:rsid w:val="00004222"/>
    <w:rsid w:val="00004CA3"/>
    <w:rsid w:val="000101D0"/>
    <w:rsid w:val="00010FFE"/>
    <w:rsid w:val="00012417"/>
    <w:rsid w:val="00030E3B"/>
    <w:rsid w:val="00032E4C"/>
    <w:rsid w:val="00043BFF"/>
    <w:rsid w:val="00044206"/>
    <w:rsid w:val="000446D1"/>
    <w:rsid w:val="00066034"/>
    <w:rsid w:val="00070C0A"/>
    <w:rsid w:val="00075775"/>
    <w:rsid w:val="000860A9"/>
    <w:rsid w:val="00087A36"/>
    <w:rsid w:val="0009055F"/>
    <w:rsid w:val="00094BD6"/>
    <w:rsid w:val="000A21B7"/>
    <w:rsid w:val="000A3A0F"/>
    <w:rsid w:val="000B0BAB"/>
    <w:rsid w:val="000C3E13"/>
    <w:rsid w:val="000D0DFA"/>
    <w:rsid w:val="000D2FA9"/>
    <w:rsid w:val="000D6DAB"/>
    <w:rsid w:val="000E0231"/>
    <w:rsid w:val="000E6673"/>
    <w:rsid w:val="000E7F39"/>
    <w:rsid w:val="000F1BF4"/>
    <w:rsid w:val="000F2542"/>
    <w:rsid w:val="000F2CC2"/>
    <w:rsid w:val="000F5D16"/>
    <w:rsid w:val="00101E3B"/>
    <w:rsid w:val="0010209E"/>
    <w:rsid w:val="0010316A"/>
    <w:rsid w:val="00103E2C"/>
    <w:rsid w:val="00104683"/>
    <w:rsid w:val="00104E69"/>
    <w:rsid w:val="0011298D"/>
    <w:rsid w:val="0012304B"/>
    <w:rsid w:val="001279EA"/>
    <w:rsid w:val="00142232"/>
    <w:rsid w:val="00142BE4"/>
    <w:rsid w:val="00142F51"/>
    <w:rsid w:val="0015133D"/>
    <w:rsid w:val="001608BF"/>
    <w:rsid w:val="00164BB2"/>
    <w:rsid w:val="00171D2F"/>
    <w:rsid w:val="00183DF4"/>
    <w:rsid w:val="00194535"/>
    <w:rsid w:val="001B1D13"/>
    <w:rsid w:val="001B73CF"/>
    <w:rsid w:val="001D32FF"/>
    <w:rsid w:val="001D4CCA"/>
    <w:rsid w:val="001E4C9F"/>
    <w:rsid w:val="001E72F1"/>
    <w:rsid w:val="001F3875"/>
    <w:rsid w:val="001F416E"/>
    <w:rsid w:val="001F6627"/>
    <w:rsid w:val="00202B6A"/>
    <w:rsid w:val="00210BDA"/>
    <w:rsid w:val="00211E8F"/>
    <w:rsid w:val="00214B40"/>
    <w:rsid w:val="00220B6C"/>
    <w:rsid w:val="00225251"/>
    <w:rsid w:val="00230968"/>
    <w:rsid w:val="00230C87"/>
    <w:rsid w:val="00243B89"/>
    <w:rsid w:val="0024402C"/>
    <w:rsid w:val="00251404"/>
    <w:rsid w:val="00251DFC"/>
    <w:rsid w:val="00257FE2"/>
    <w:rsid w:val="00261F4D"/>
    <w:rsid w:val="0026747C"/>
    <w:rsid w:val="00270D97"/>
    <w:rsid w:val="002743BC"/>
    <w:rsid w:val="00294660"/>
    <w:rsid w:val="00294F79"/>
    <w:rsid w:val="00297C5D"/>
    <w:rsid w:val="002A2916"/>
    <w:rsid w:val="002A402A"/>
    <w:rsid w:val="002B1A63"/>
    <w:rsid w:val="002C5FF9"/>
    <w:rsid w:val="002D0F98"/>
    <w:rsid w:val="002F2729"/>
    <w:rsid w:val="002F283A"/>
    <w:rsid w:val="002F6ABE"/>
    <w:rsid w:val="00310220"/>
    <w:rsid w:val="00336C80"/>
    <w:rsid w:val="003405B8"/>
    <w:rsid w:val="00344427"/>
    <w:rsid w:val="00344E1D"/>
    <w:rsid w:val="00354E98"/>
    <w:rsid w:val="00355B40"/>
    <w:rsid w:val="00376518"/>
    <w:rsid w:val="0038490E"/>
    <w:rsid w:val="00387992"/>
    <w:rsid w:val="003923E4"/>
    <w:rsid w:val="00394F0B"/>
    <w:rsid w:val="00396E2C"/>
    <w:rsid w:val="003A2B87"/>
    <w:rsid w:val="003A5635"/>
    <w:rsid w:val="003A780D"/>
    <w:rsid w:val="003C2E38"/>
    <w:rsid w:val="003D1786"/>
    <w:rsid w:val="003D73BE"/>
    <w:rsid w:val="003E3B53"/>
    <w:rsid w:val="003E53CB"/>
    <w:rsid w:val="003E711D"/>
    <w:rsid w:val="003E7EFD"/>
    <w:rsid w:val="003F1C43"/>
    <w:rsid w:val="00401F09"/>
    <w:rsid w:val="00401FDB"/>
    <w:rsid w:val="0041161E"/>
    <w:rsid w:val="00415A2F"/>
    <w:rsid w:val="0041709C"/>
    <w:rsid w:val="00417A62"/>
    <w:rsid w:val="004229D6"/>
    <w:rsid w:val="0042448A"/>
    <w:rsid w:val="0042511F"/>
    <w:rsid w:val="00427EBC"/>
    <w:rsid w:val="00437A82"/>
    <w:rsid w:val="0044427D"/>
    <w:rsid w:val="004453B8"/>
    <w:rsid w:val="00445647"/>
    <w:rsid w:val="00446DF8"/>
    <w:rsid w:val="00455F85"/>
    <w:rsid w:val="00463154"/>
    <w:rsid w:val="00465AFF"/>
    <w:rsid w:val="0046603C"/>
    <w:rsid w:val="004719B2"/>
    <w:rsid w:val="00472C8D"/>
    <w:rsid w:val="00476C8E"/>
    <w:rsid w:val="00480AF3"/>
    <w:rsid w:val="00494864"/>
    <w:rsid w:val="00495F38"/>
    <w:rsid w:val="004B0423"/>
    <w:rsid w:val="004B0E96"/>
    <w:rsid w:val="004B2545"/>
    <w:rsid w:val="004D348A"/>
    <w:rsid w:val="004D4C33"/>
    <w:rsid w:val="004E4274"/>
    <w:rsid w:val="004F4B7F"/>
    <w:rsid w:val="00503F4A"/>
    <w:rsid w:val="00504661"/>
    <w:rsid w:val="00513300"/>
    <w:rsid w:val="0051449A"/>
    <w:rsid w:val="00516373"/>
    <w:rsid w:val="005167AD"/>
    <w:rsid w:val="00520F12"/>
    <w:rsid w:val="00526D57"/>
    <w:rsid w:val="00531642"/>
    <w:rsid w:val="00531716"/>
    <w:rsid w:val="00536AB0"/>
    <w:rsid w:val="00536D9E"/>
    <w:rsid w:val="0054171C"/>
    <w:rsid w:val="0055024D"/>
    <w:rsid w:val="005550A0"/>
    <w:rsid w:val="00557780"/>
    <w:rsid w:val="00564B1C"/>
    <w:rsid w:val="00570745"/>
    <w:rsid w:val="005734E9"/>
    <w:rsid w:val="005743AF"/>
    <w:rsid w:val="00575C22"/>
    <w:rsid w:val="00575FFC"/>
    <w:rsid w:val="0057704A"/>
    <w:rsid w:val="00583487"/>
    <w:rsid w:val="005974AA"/>
    <w:rsid w:val="00597A1E"/>
    <w:rsid w:val="005A02A9"/>
    <w:rsid w:val="005A64E4"/>
    <w:rsid w:val="005A7CC3"/>
    <w:rsid w:val="005B14ED"/>
    <w:rsid w:val="005B3347"/>
    <w:rsid w:val="005B3BFB"/>
    <w:rsid w:val="005D1ACA"/>
    <w:rsid w:val="005D3EA8"/>
    <w:rsid w:val="005D4FA6"/>
    <w:rsid w:val="005D5A19"/>
    <w:rsid w:val="005E2062"/>
    <w:rsid w:val="005E2238"/>
    <w:rsid w:val="00613F6F"/>
    <w:rsid w:val="00623115"/>
    <w:rsid w:val="006353D0"/>
    <w:rsid w:val="0063797C"/>
    <w:rsid w:val="00637F7B"/>
    <w:rsid w:val="006459AE"/>
    <w:rsid w:val="006650AA"/>
    <w:rsid w:val="00667DDA"/>
    <w:rsid w:val="0067466A"/>
    <w:rsid w:val="006834BE"/>
    <w:rsid w:val="00691FA8"/>
    <w:rsid w:val="006A53C6"/>
    <w:rsid w:val="006B737C"/>
    <w:rsid w:val="006D3C3C"/>
    <w:rsid w:val="006D539A"/>
    <w:rsid w:val="006D79C1"/>
    <w:rsid w:val="006E5C7C"/>
    <w:rsid w:val="006E6A91"/>
    <w:rsid w:val="006F06C6"/>
    <w:rsid w:val="006F4BA1"/>
    <w:rsid w:val="00701D80"/>
    <w:rsid w:val="007038B1"/>
    <w:rsid w:val="00705C1D"/>
    <w:rsid w:val="0071527E"/>
    <w:rsid w:val="0072631E"/>
    <w:rsid w:val="0074157D"/>
    <w:rsid w:val="0076465B"/>
    <w:rsid w:val="00764911"/>
    <w:rsid w:val="0077231E"/>
    <w:rsid w:val="007723AC"/>
    <w:rsid w:val="007929C3"/>
    <w:rsid w:val="007A188B"/>
    <w:rsid w:val="007B0635"/>
    <w:rsid w:val="007B5751"/>
    <w:rsid w:val="007B6737"/>
    <w:rsid w:val="007C3B69"/>
    <w:rsid w:val="007C4D04"/>
    <w:rsid w:val="007C7583"/>
    <w:rsid w:val="007D1815"/>
    <w:rsid w:val="007D1C86"/>
    <w:rsid w:val="007D79A3"/>
    <w:rsid w:val="007E1661"/>
    <w:rsid w:val="007E1789"/>
    <w:rsid w:val="007E1AFF"/>
    <w:rsid w:val="007E4975"/>
    <w:rsid w:val="007E6643"/>
    <w:rsid w:val="007E7819"/>
    <w:rsid w:val="007E7BB4"/>
    <w:rsid w:val="007F5D0F"/>
    <w:rsid w:val="00805351"/>
    <w:rsid w:val="00811825"/>
    <w:rsid w:val="008144A3"/>
    <w:rsid w:val="00815A95"/>
    <w:rsid w:val="00822E7A"/>
    <w:rsid w:val="00823409"/>
    <w:rsid w:val="00824C93"/>
    <w:rsid w:val="00825764"/>
    <w:rsid w:val="00825B1D"/>
    <w:rsid w:val="0083225D"/>
    <w:rsid w:val="0083311A"/>
    <w:rsid w:val="008362A3"/>
    <w:rsid w:val="0085412E"/>
    <w:rsid w:val="00854F3E"/>
    <w:rsid w:val="0087420C"/>
    <w:rsid w:val="00880325"/>
    <w:rsid w:val="0088185D"/>
    <w:rsid w:val="008851B5"/>
    <w:rsid w:val="00885963"/>
    <w:rsid w:val="0088600F"/>
    <w:rsid w:val="00887A1D"/>
    <w:rsid w:val="00897991"/>
    <w:rsid w:val="008B51DF"/>
    <w:rsid w:val="008C51EC"/>
    <w:rsid w:val="008D2855"/>
    <w:rsid w:val="008D3541"/>
    <w:rsid w:val="008E3564"/>
    <w:rsid w:val="008F5015"/>
    <w:rsid w:val="008F5657"/>
    <w:rsid w:val="009048E6"/>
    <w:rsid w:val="00912A26"/>
    <w:rsid w:val="00912F98"/>
    <w:rsid w:val="00935F6D"/>
    <w:rsid w:val="009447CD"/>
    <w:rsid w:val="00953E45"/>
    <w:rsid w:val="00953F5C"/>
    <w:rsid w:val="00954D72"/>
    <w:rsid w:val="00956292"/>
    <w:rsid w:val="00956E6F"/>
    <w:rsid w:val="00964C4A"/>
    <w:rsid w:val="00970B82"/>
    <w:rsid w:val="00973DD4"/>
    <w:rsid w:val="00986123"/>
    <w:rsid w:val="00994B3D"/>
    <w:rsid w:val="009974EE"/>
    <w:rsid w:val="009A3EE0"/>
    <w:rsid w:val="009A461A"/>
    <w:rsid w:val="009A63EA"/>
    <w:rsid w:val="009A76AB"/>
    <w:rsid w:val="009B352B"/>
    <w:rsid w:val="009C45F2"/>
    <w:rsid w:val="009C58F5"/>
    <w:rsid w:val="009D2216"/>
    <w:rsid w:val="009E29E6"/>
    <w:rsid w:val="009E5123"/>
    <w:rsid w:val="009E74F2"/>
    <w:rsid w:val="009F3F31"/>
    <w:rsid w:val="009F7E20"/>
    <w:rsid w:val="00A024E5"/>
    <w:rsid w:val="00A1494C"/>
    <w:rsid w:val="00A15795"/>
    <w:rsid w:val="00A15A2D"/>
    <w:rsid w:val="00A41DE7"/>
    <w:rsid w:val="00A672AF"/>
    <w:rsid w:val="00A70515"/>
    <w:rsid w:val="00A724C0"/>
    <w:rsid w:val="00AA1AA6"/>
    <w:rsid w:val="00AA3F32"/>
    <w:rsid w:val="00AA5892"/>
    <w:rsid w:val="00AB6779"/>
    <w:rsid w:val="00AC4945"/>
    <w:rsid w:val="00AC4ED0"/>
    <w:rsid w:val="00AC5C5F"/>
    <w:rsid w:val="00AC642D"/>
    <w:rsid w:val="00AD0891"/>
    <w:rsid w:val="00AD11FA"/>
    <w:rsid w:val="00AD52EB"/>
    <w:rsid w:val="00AE3D98"/>
    <w:rsid w:val="00AF5990"/>
    <w:rsid w:val="00B0174C"/>
    <w:rsid w:val="00B03804"/>
    <w:rsid w:val="00B0408B"/>
    <w:rsid w:val="00B11D62"/>
    <w:rsid w:val="00B14F22"/>
    <w:rsid w:val="00B15BAE"/>
    <w:rsid w:val="00B24280"/>
    <w:rsid w:val="00B245EA"/>
    <w:rsid w:val="00B27AAF"/>
    <w:rsid w:val="00B307A6"/>
    <w:rsid w:val="00B33F91"/>
    <w:rsid w:val="00B44B8C"/>
    <w:rsid w:val="00B45EFE"/>
    <w:rsid w:val="00B50FB7"/>
    <w:rsid w:val="00B658D4"/>
    <w:rsid w:val="00B702E6"/>
    <w:rsid w:val="00B765D8"/>
    <w:rsid w:val="00B80FD4"/>
    <w:rsid w:val="00B86AE3"/>
    <w:rsid w:val="00B90B21"/>
    <w:rsid w:val="00B94929"/>
    <w:rsid w:val="00B94F37"/>
    <w:rsid w:val="00BA2753"/>
    <w:rsid w:val="00BA519B"/>
    <w:rsid w:val="00BA6440"/>
    <w:rsid w:val="00BA6A78"/>
    <w:rsid w:val="00BB152D"/>
    <w:rsid w:val="00BB1A24"/>
    <w:rsid w:val="00BB31EE"/>
    <w:rsid w:val="00BB3635"/>
    <w:rsid w:val="00BC0B07"/>
    <w:rsid w:val="00BC1314"/>
    <w:rsid w:val="00BC5C6C"/>
    <w:rsid w:val="00BE029E"/>
    <w:rsid w:val="00BE4A3B"/>
    <w:rsid w:val="00BE60E0"/>
    <w:rsid w:val="00BF1D45"/>
    <w:rsid w:val="00C12FE6"/>
    <w:rsid w:val="00C134F2"/>
    <w:rsid w:val="00C21DE5"/>
    <w:rsid w:val="00C267D2"/>
    <w:rsid w:val="00C31C57"/>
    <w:rsid w:val="00C325E7"/>
    <w:rsid w:val="00C33F15"/>
    <w:rsid w:val="00C35A5A"/>
    <w:rsid w:val="00C55888"/>
    <w:rsid w:val="00C561F6"/>
    <w:rsid w:val="00C71CC4"/>
    <w:rsid w:val="00C729D8"/>
    <w:rsid w:val="00C74BD8"/>
    <w:rsid w:val="00C83226"/>
    <w:rsid w:val="00C91985"/>
    <w:rsid w:val="00C93B4F"/>
    <w:rsid w:val="00C96AE6"/>
    <w:rsid w:val="00CA04D2"/>
    <w:rsid w:val="00CA310B"/>
    <w:rsid w:val="00CB3EFB"/>
    <w:rsid w:val="00CB55EE"/>
    <w:rsid w:val="00CB5B65"/>
    <w:rsid w:val="00CC199F"/>
    <w:rsid w:val="00CE0018"/>
    <w:rsid w:val="00CE22AF"/>
    <w:rsid w:val="00CF43DC"/>
    <w:rsid w:val="00CF7A82"/>
    <w:rsid w:val="00D0728D"/>
    <w:rsid w:val="00D17ECB"/>
    <w:rsid w:val="00D2004F"/>
    <w:rsid w:val="00D235A7"/>
    <w:rsid w:val="00D241A2"/>
    <w:rsid w:val="00D2478F"/>
    <w:rsid w:val="00D24BA0"/>
    <w:rsid w:val="00D25795"/>
    <w:rsid w:val="00D27E2C"/>
    <w:rsid w:val="00D307E4"/>
    <w:rsid w:val="00D32F58"/>
    <w:rsid w:val="00D44546"/>
    <w:rsid w:val="00D447B1"/>
    <w:rsid w:val="00D47C11"/>
    <w:rsid w:val="00D50AC1"/>
    <w:rsid w:val="00D53445"/>
    <w:rsid w:val="00D55695"/>
    <w:rsid w:val="00D63576"/>
    <w:rsid w:val="00D65B11"/>
    <w:rsid w:val="00D70434"/>
    <w:rsid w:val="00D70758"/>
    <w:rsid w:val="00D70DCB"/>
    <w:rsid w:val="00D73074"/>
    <w:rsid w:val="00D84D99"/>
    <w:rsid w:val="00D938D7"/>
    <w:rsid w:val="00D970AE"/>
    <w:rsid w:val="00DA25F7"/>
    <w:rsid w:val="00DC59A9"/>
    <w:rsid w:val="00DD317B"/>
    <w:rsid w:val="00DD36CF"/>
    <w:rsid w:val="00DE0791"/>
    <w:rsid w:val="00DE6C78"/>
    <w:rsid w:val="00DF0AD2"/>
    <w:rsid w:val="00E00FAC"/>
    <w:rsid w:val="00E018DF"/>
    <w:rsid w:val="00E05C10"/>
    <w:rsid w:val="00E17A4F"/>
    <w:rsid w:val="00E22B79"/>
    <w:rsid w:val="00E24F4F"/>
    <w:rsid w:val="00E30D8F"/>
    <w:rsid w:val="00E448C0"/>
    <w:rsid w:val="00E5498F"/>
    <w:rsid w:val="00E71349"/>
    <w:rsid w:val="00E81DF0"/>
    <w:rsid w:val="00E81F3A"/>
    <w:rsid w:val="00E87C8E"/>
    <w:rsid w:val="00E90EF7"/>
    <w:rsid w:val="00E94DDA"/>
    <w:rsid w:val="00EA1E0E"/>
    <w:rsid w:val="00EB15E7"/>
    <w:rsid w:val="00EB1A77"/>
    <w:rsid w:val="00EB1E58"/>
    <w:rsid w:val="00EB6960"/>
    <w:rsid w:val="00EB75EC"/>
    <w:rsid w:val="00EC48FB"/>
    <w:rsid w:val="00EC67A9"/>
    <w:rsid w:val="00ED444C"/>
    <w:rsid w:val="00EE0A92"/>
    <w:rsid w:val="00EE6CD1"/>
    <w:rsid w:val="00EF0550"/>
    <w:rsid w:val="00EF0D69"/>
    <w:rsid w:val="00F02E5D"/>
    <w:rsid w:val="00F17420"/>
    <w:rsid w:val="00F2353C"/>
    <w:rsid w:val="00F23673"/>
    <w:rsid w:val="00F23C5B"/>
    <w:rsid w:val="00F24647"/>
    <w:rsid w:val="00F34D38"/>
    <w:rsid w:val="00F412FB"/>
    <w:rsid w:val="00F87EDD"/>
    <w:rsid w:val="00F90677"/>
    <w:rsid w:val="00F91B92"/>
    <w:rsid w:val="00F9583A"/>
    <w:rsid w:val="00FB1051"/>
    <w:rsid w:val="00FC5B36"/>
    <w:rsid w:val="00FC6C8B"/>
    <w:rsid w:val="00FE3CE3"/>
    <w:rsid w:val="00FF1C22"/>
    <w:rsid w:val="00FF36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44D0A8"/>
  <w15:docId w15:val="{212D0145-934E-48D3-BD79-92D5AACFB6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91985"/>
  </w:style>
  <w:style w:type="paragraph" w:styleId="Heading1">
    <w:name w:val="heading 1"/>
    <w:basedOn w:val="Normal"/>
    <w:next w:val="BodyText"/>
    <w:link w:val="Heading1Char"/>
    <w:qFormat/>
    <w:rsid w:val="00B15BAE"/>
    <w:pPr>
      <w:keepNext/>
      <w:widowControl w:val="0"/>
      <w:numPr>
        <w:numId w:val="7"/>
      </w:numPr>
      <w:suppressAutoHyphens/>
      <w:spacing w:before="240" w:after="120" w:line="240" w:lineRule="auto"/>
      <w:outlineLvl w:val="0"/>
    </w:pPr>
    <w:rPr>
      <w:rFonts w:ascii="Times New Roman" w:eastAsia="Arial Unicode MS" w:hAnsi="Times New Roman" w:cs="Tahoma"/>
      <w:b/>
      <w:bCs/>
      <w:sz w:val="32"/>
      <w:szCs w:val="32"/>
    </w:rPr>
  </w:style>
  <w:style w:type="paragraph" w:styleId="Heading2">
    <w:name w:val="heading 2"/>
    <w:basedOn w:val="Normal"/>
    <w:next w:val="BodyText"/>
    <w:link w:val="Heading2Char"/>
    <w:qFormat/>
    <w:rsid w:val="00B15BAE"/>
    <w:pPr>
      <w:keepNext/>
      <w:widowControl w:val="0"/>
      <w:numPr>
        <w:ilvl w:val="1"/>
        <w:numId w:val="7"/>
      </w:numPr>
      <w:suppressAutoHyphens/>
      <w:spacing w:before="240" w:after="120" w:line="240" w:lineRule="auto"/>
      <w:outlineLvl w:val="1"/>
    </w:pPr>
    <w:rPr>
      <w:rFonts w:ascii="Times New Roman" w:eastAsia="Arial Unicode MS" w:hAnsi="Times New Roman" w:cs="Times New Roman"/>
      <w:b/>
      <w:bCs/>
      <w:iCs/>
      <w:sz w:val="28"/>
      <w:szCs w:val="28"/>
      <w:lang w:val="x-none"/>
    </w:rPr>
  </w:style>
  <w:style w:type="paragraph" w:styleId="Heading3">
    <w:name w:val="heading 3"/>
    <w:basedOn w:val="Normal"/>
    <w:next w:val="BodyText"/>
    <w:link w:val="Heading3Char"/>
    <w:qFormat/>
    <w:rsid w:val="00B15BAE"/>
    <w:pPr>
      <w:keepNext/>
      <w:widowControl w:val="0"/>
      <w:numPr>
        <w:ilvl w:val="2"/>
        <w:numId w:val="7"/>
      </w:numPr>
      <w:suppressAutoHyphens/>
      <w:spacing w:before="240" w:after="120" w:line="240" w:lineRule="auto"/>
      <w:outlineLvl w:val="2"/>
    </w:pPr>
    <w:rPr>
      <w:rFonts w:ascii="Times New Roman" w:eastAsia="Arial Unicode MS" w:hAnsi="Times New Roman" w:cs="Times New Roman"/>
      <w:b/>
      <w:bCs/>
      <w:sz w:val="24"/>
      <w:szCs w:val="28"/>
      <w:lang w:val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919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34"/>
    <w:qFormat/>
    <w:rsid w:val="00C91985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C91985"/>
  </w:style>
  <w:style w:type="paragraph" w:styleId="Header">
    <w:name w:val="header"/>
    <w:basedOn w:val="Normal"/>
    <w:link w:val="HeaderChar"/>
    <w:uiPriority w:val="99"/>
    <w:unhideWhenUsed/>
    <w:rsid w:val="0038799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87992"/>
  </w:style>
  <w:style w:type="paragraph" w:styleId="Footer">
    <w:name w:val="footer"/>
    <w:basedOn w:val="Normal"/>
    <w:link w:val="FooterChar"/>
    <w:uiPriority w:val="99"/>
    <w:unhideWhenUsed/>
    <w:rsid w:val="0038799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87992"/>
  </w:style>
  <w:style w:type="paragraph" w:styleId="BalloonText">
    <w:name w:val="Balloon Text"/>
    <w:basedOn w:val="Normal"/>
    <w:link w:val="BalloonTextChar"/>
    <w:uiPriority w:val="99"/>
    <w:semiHidden/>
    <w:unhideWhenUsed/>
    <w:rsid w:val="003879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7992"/>
    <w:rPr>
      <w:rFonts w:ascii="Tahoma" w:hAnsi="Tahoma" w:cs="Tahoma"/>
      <w:sz w:val="16"/>
      <w:szCs w:val="16"/>
    </w:rPr>
  </w:style>
  <w:style w:type="paragraph" w:styleId="BodyTextIndent">
    <w:name w:val="Body Text Indent"/>
    <w:basedOn w:val="Normal"/>
    <w:link w:val="BodyTextIndentChar"/>
    <w:semiHidden/>
    <w:rsid w:val="00ED444C"/>
    <w:pPr>
      <w:spacing w:after="0" w:line="240" w:lineRule="auto"/>
      <w:ind w:left="360" w:firstLine="360"/>
      <w:jc w:val="both"/>
    </w:pPr>
    <w:rPr>
      <w:rFonts w:ascii="Times New Roman" w:eastAsia="Times New Roman" w:hAnsi="Times New Roman" w:cs="Times New Roman"/>
      <w:sz w:val="24"/>
      <w:szCs w:val="24"/>
      <w:lang w:val="de-DE"/>
    </w:rPr>
  </w:style>
  <w:style w:type="character" w:customStyle="1" w:styleId="BodyTextIndentChar">
    <w:name w:val="Body Text Indent Char"/>
    <w:basedOn w:val="DefaultParagraphFont"/>
    <w:link w:val="BodyTextIndent"/>
    <w:semiHidden/>
    <w:rsid w:val="00ED444C"/>
    <w:rPr>
      <w:rFonts w:ascii="Times New Roman" w:eastAsia="Times New Roman" w:hAnsi="Times New Roman" w:cs="Times New Roman"/>
      <w:sz w:val="24"/>
      <w:szCs w:val="24"/>
      <w:lang w:val="de-DE"/>
    </w:rPr>
  </w:style>
  <w:style w:type="paragraph" w:customStyle="1" w:styleId="Style1paraste">
    <w:name w:val="Style1paraste"/>
    <w:basedOn w:val="Normal"/>
    <w:rsid w:val="00ED444C"/>
    <w:pPr>
      <w:numPr>
        <w:numId w:val="5"/>
      </w:num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3"/>
    </w:rPr>
  </w:style>
  <w:style w:type="character" w:styleId="CommentReference">
    <w:name w:val="annotation reference"/>
    <w:basedOn w:val="DefaultParagraphFont"/>
    <w:uiPriority w:val="99"/>
    <w:semiHidden/>
    <w:unhideWhenUsed/>
    <w:rsid w:val="0071527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1527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1527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1527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1527E"/>
    <w:rPr>
      <w:b/>
      <w:bCs/>
      <w:sz w:val="20"/>
      <w:szCs w:val="20"/>
    </w:rPr>
  </w:style>
  <w:style w:type="character" w:customStyle="1" w:styleId="Heading1Char">
    <w:name w:val="Heading 1 Char"/>
    <w:basedOn w:val="DefaultParagraphFont"/>
    <w:link w:val="Heading1"/>
    <w:rsid w:val="00B15BAE"/>
    <w:rPr>
      <w:rFonts w:ascii="Times New Roman" w:eastAsia="Arial Unicode MS" w:hAnsi="Times New Roman" w:cs="Tahoma"/>
      <w:b/>
      <w:bCs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B15BAE"/>
    <w:rPr>
      <w:rFonts w:ascii="Times New Roman" w:eastAsia="Arial Unicode MS" w:hAnsi="Times New Roman" w:cs="Times New Roman"/>
      <w:b/>
      <w:bCs/>
      <w:iCs/>
      <w:sz w:val="28"/>
      <w:szCs w:val="28"/>
      <w:lang w:val="x-none"/>
    </w:rPr>
  </w:style>
  <w:style w:type="character" w:customStyle="1" w:styleId="Heading3Char">
    <w:name w:val="Heading 3 Char"/>
    <w:basedOn w:val="DefaultParagraphFont"/>
    <w:link w:val="Heading3"/>
    <w:rsid w:val="00B15BAE"/>
    <w:rPr>
      <w:rFonts w:ascii="Times New Roman" w:eastAsia="Arial Unicode MS" w:hAnsi="Times New Roman" w:cs="Times New Roman"/>
      <w:b/>
      <w:bCs/>
      <w:sz w:val="24"/>
      <w:szCs w:val="28"/>
      <w:lang w:val="x-none"/>
    </w:rPr>
  </w:style>
  <w:style w:type="paragraph" w:styleId="BodyText">
    <w:name w:val="Body Text"/>
    <w:basedOn w:val="Normal"/>
    <w:link w:val="BodyTextChar"/>
    <w:uiPriority w:val="99"/>
    <w:semiHidden/>
    <w:unhideWhenUsed/>
    <w:rsid w:val="00B15BAE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B15B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001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23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084492">
          <w:marLeft w:val="0"/>
          <w:marRight w:val="0"/>
          <w:marTop w:val="0"/>
          <w:marBottom w:val="0"/>
          <w:divBdr>
            <w:top w:val="none" w:sz="0" w:space="0" w:color="auto"/>
            <w:left w:val="single" w:sz="48" w:space="0" w:color="FFFFFF"/>
            <w:bottom w:val="single" w:sz="48" w:space="0" w:color="FFFFFF"/>
            <w:right w:val="single" w:sz="48" w:space="0" w:color="FFFFFF"/>
          </w:divBdr>
          <w:divsChild>
            <w:div w:id="424692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4327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114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6365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6553421">
                              <w:marLeft w:val="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6174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97189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231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21297">
          <w:marLeft w:val="0"/>
          <w:marRight w:val="0"/>
          <w:marTop w:val="0"/>
          <w:marBottom w:val="0"/>
          <w:divBdr>
            <w:top w:val="none" w:sz="0" w:space="0" w:color="auto"/>
            <w:left w:val="single" w:sz="48" w:space="0" w:color="FFFFFF"/>
            <w:bottom w:val="single" w:sz="48" w:space="0" w:color="FFFFFF"/>
            <w:right w:val="single" w:sz="48" w:space="0" w:color="FFFFFF"/>
          </w:divBdr>
          <w:divsChild>
            <w:div w:id="458914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9886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8495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2459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7459674">
                              <w:marLeft w:val="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2286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5042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27258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789919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838525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679490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056580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358322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282735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706891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119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306389">
          <w:marLeft w:val="0"/>
          <w:marRight w:val="0"/>
          <w:marTop w:val="0"/>
          <w:marBottom w:val="0"/>
          <w:divBdr>
            <w:top w:val="none" w:sz="0" w:space="0" w:color="auto"/>
            <w:left w:val="single" w:sz="48" w:space="0" w:color="FFFFFF"/>
            <w:bottom w:val="single" w:sz="48" w:space="0" w:color="FFFFFF"/>
            <w:right w:val="single" w:sz="48" w:space="0" w:color="FFFFFF"/>
          </w:divBdr>
          <w:divsChild>
            <w:div w:id="1263030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3354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149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6699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2120722">
                              <w:marLeft w:val="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51747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1373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36515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59024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04464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75025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257992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310411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549018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632929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793244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378755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804628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93885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686563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172261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292438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454702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92994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086026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121219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177756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502036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573640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614342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789745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770963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941298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141312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579160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234483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311905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723221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840019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611471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180765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191260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008702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013788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030242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081532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142878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519812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019347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160038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580170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860007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02687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738861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785424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157772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242219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516839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730372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137459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114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7691504">
          <w:marLeft w:val="0"/>
          <w:marRight w:val="0"/>
          <w:marTop w:val="0"/>
          <w:marBottom w:val="0"/>
          <w:divBdr>
            <w:top w:val="none" w:sz="0" w:space="0" w:color="auto"/>
            <w:left w:val="single" w:sz="48" w:space="0" w:color="FFFFFF"/>
            <w:bottom w:val="single" w:sz="48" w:space="0" w:color="FFFFFF"/>
            <w:right w:val="single" w:sz="48" w:space="0" w:color="FFFFFF"/>
          </w:divBdr>
          <w:divsChild>
            <w:div w:id="816722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70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7801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9100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237236">
                              <w:marLeft w:val="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29276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0373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012151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941490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532001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623290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231232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010040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156838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295102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583359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947254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698397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751987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811055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827204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410771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079111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678098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902821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237787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508325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268062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924681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740652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304166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656106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722553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178059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381927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610553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164414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326308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235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087750">
          <w:marLeft w:val="0"/>
          <w:marRight w:val="0"/>
          <w:marTop w:val="0"/>
          <w:marBottom w:val="0"/>
          <w:divBdr>
            <w:top w:val="none" w:sz="0" w:space="0" w:color="auto"/>
            <w:left w:val="single" w:sz="48" w:space="0" w:color="FFFFFF"/>
            <w:bottom w:val="single" w:sz="48" w:space="0" w:color="FFFFFF"/>
            <w:right w:val="single" w:sz="48" w:space="0" w:color="FFFFFF"/>
          </w:divBdr>
          <w:divsChild>
            <w:div w:id="1595239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177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8331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0233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3571041">
                              <w:marLeft w:val="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87914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24522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721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90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45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3758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9075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6522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27886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10992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08330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100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2253043">
          <w:marLeft w:val="0"/>
          <w:marRight w:val="0"/>
          <w:marTop w:val="0"/>
          <w:marBottom w:val="0"/>
          <w:divBdr>
            <w:top w:val="none" w:sz="0" w:space="0" w:color="auto"/>
            <w:left w:val="single" w:sz="48" w:space="0" w:color="FFFFFF"/>
            <w:bottom w:val="single" w:sz="48" w:space="0" w:color="FFFFFF"/>
            <w:right w:val="single" w:sz="48" w:space="0" w:color="FFFFFF"/>
          </w:divBdr>
          <w:divsChild>
            <w:div w:id="2059473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67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0837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0474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8097311">
                              <w:marLeft w:val="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64599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36533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041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27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5164861">
          <w:marLeft w:val="0"/>
          <w:marRight w:val="0"/>
          <w:marTop w:val="0"/>
          <w:marBottom w:val="0"/>
          <w:divBdr>
            <w:top w:val="none" w:sz="0" w:space="0" w:color="auto"/>
            <w:left w:val="single" w:sz="48" w:space="0" w:color="FFFFFF"/>
            <w:bottom w:val="single" w:sz="48" w:space="0" w:color="FFFFFF"/>
            <w:right w:val="single" w:sz="48" w:space="0" w:color="FFFFFF"/>
          </w:divBdr>
          <w:divsChild>
            <w:div w:id="125196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2642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0827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4586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8147199">
                              <w:marLeft w:val="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54257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9569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704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606267">
          <w:marLeft w:val="0"/>
          <w:marRight w:val="0"/>
          <w:marTop w:val="0"/>
          <w:marBottom w:val="0"/>
          <w:divBdr>
            <w:top w:val="none" w:sz="0" w:space="0" w:color="auto"/>
            <w:left w:val="single" w:sz="48" w:space="0" w:color="FFFFFF"/>
            <w:bottom w:val="single" w:sz="48" w:space="0" w:color="FFFFFF"/>
            <w:right w:val="single" w:sz="48" w:space="0" w:color="FFFFFF"/>
          </w:divBdr>
          <w:divsChild>
            <w:div w:id="1944610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9545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8809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647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5335190">
                              <w:marLeft w:val="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62981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57779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79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474072">
          <w:marLeft w:val="0"/>
          <w:marRight w:val="0"/>
          <w:marTop w:val="0"/>
          <w:marBottom w:val="0"/>
          <w:divBdr>
            <w:top w:val="none" w:sz="0" w:space="0" w:color="auto"/>
            <w:left w:val="single" w:sz="48" w:space="0" w:color="FFFFFF"/>
            <w:bottom w:val="single" w:sz="48" w:space="0" w:color="FFFFFF"/>
            <w:right w:val="single" w:sz="48" w:space="0" w:color="FFFFFF"/>
          </w:divBdr>
          <w:divsChild>
            <w:div w:id="1293291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3411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0825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7949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834480">
                              <w:marLeft w:val="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23871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76163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690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741667">
          <w:marLeft w:val="0"/>
          <w:marRight w:val="0"/>
          <w:marTop w:val="0"/>
          <w:marBottom w:val="0"/>
          <w:divBdr>
            <w:top w:val="none" w:sz="0" w:space="0" w:color="auto"/>
            <w:left w:val="single" w:sz="48" w:space="0" w:color="FFFFFF"/>
            <w:bottom w:val="single" w:sz="48" w:space="0" w:color="FFFFFF"/>
            <w:right w:val="single" w:sz="48" w:space="0" w:color="FFFFFF"/>
          </w:divBdr>
          <w:divsChild>
            <w:div w:id="1586499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0946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349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7696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3704567">
                              <w:marLeft w:val="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61659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072673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977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253261">
          <w:marLeft w:val="0"/>
          <w:marRight w:val="0"/>
          <w:marTop w:val="0"/>
          <w:marBottom w:val="0"/>
          <w:divBdr>
            <w:top w:val="none" w:sz="0" w:space="0" w:color="auto"/>
            <w:left w:val="single" w:sz="48" w:space="0" w:color="FFFFFF"/>
            <w:bottom w:val="single" w:sz="48" w:space="0" w:color="FFFFFF"/>
            <w:right w:val="single" w:sz="48" w:space="0" w:color="FFFFFF"/>
          </w:divBdr>
          <w:divsChild>
            <w:div w:id="1216238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5607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472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560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533436">
                              <w:marLeft w:val="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252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77742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customXml" Target="../customXml/item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BCB2838D7BB2164CA0C03B53724AF36D" ma:contentTypeVersion="1" ma:contentTypeDescription="" ma:contentTypeScope="" ma:versionID="b12d85b2bba6bd8e305f53a5c4cad1ff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a9e22e396aa1d23bb849599ef7c01e18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https://projektai.intranet.litgrid.eu/PWA/Laukuvos%20TP/_layouts/15/DocIdRedir.aspx?ID=PVIS-1244306674-44</Url>
      <Description>PVIS-1244306674-44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PVIS-1244306674-44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D4EBE4CF-A569-4964-A2D7-619CEA3CD43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9DB9D74-021A-45F4-81E5-2C6F4D176639}"/>
</file>

<file path=customXml/itemProps3.xml><?xml version="1.0" encoding="utf-8"?>
<ds:datastoreItem xmlns:ds="http://schemas.openxmlformats.org/officeDocument/2006/customXml" ds:itemID="{C054F33F-F8D8-4BC5-A4A3-EFD25E7CDAF2}"/>
</file>

<file path=customXml/itemProps4.xml><?xml version="1.0" encoding="utf-8"?>
<ds:datastoreItem xmlns:ds="http://schemas.openxmlformats.org/officeDocument/2006/customXml" ds:itemID="{4B65F72E-883B-4A5B-B018-8804726087E0}"/>
</file>

<file path=customXml/itemProps5.xml><?xml version="1.0" encoding="utf-8"?>
<ds:datastoreItem xmlns:ds="http://schemas.openxmlformats.org/officeDocument/2006/customXml" ds:itemID="{71B42E1E-486F-4215-B5DE-EAEAE60A576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914</Words>
  <Characters>5210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TIC</Company>
  <LinksUpToDate>false</LinksUpToDate>
  <CharactersWithSpaces>6112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pvkn</dc:creator>
  <cp:lastModifiedBy>Linas Venckus</cp:lastModifiedBy>
  <cp:revision>2</cp:revision>
  <cp:lastPrinted>2014-01-17T08:07:00Z</cp:lastPrinted>
  <dcterms:created xsi:type="dcterms:W3CDTF">2024-01-25T07:19:00Z</dcterms:created>
  <dcterms:modified xsi:type="dcterms:W3CDTF">2024-01-25T07:19:00Z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58e6ed-1f62-4b3b-a413-1541f2aa482f_Enabled">
    <vt:lpwstr>true</vt:lpwstr>
  </property>
  <property fmtid="{D5CDD505-2E9C-101B-9397-08002B2CF9AE}" pid="3" name="MSIP_Label_7058e6ed-1f62-4b3b-a413-1541f2aa482f_SetDate">
    <vt:lpwstr>2022-11-23T07:33:50Z</vt:lpwstr>
  </property>
  <property fmtid="{D5CDD505-2E9C-101B-9397-08002B2CF9AE}" pid="4" name="MSIP_Label_7058e6ed-1f62-4b3b-a413-1541f2aa482f_Method">
    <vt:lpwstr>Privileged</vt:lpwstr>
  </property>
  <property fmtid="{D5CDD505-2E9C-101B-9397-08002B2CF9AE}" pid="5" name="MSIP_Label_7058e6ed-1f62-4b3b-a413-1541f2aa482f_Name">
    <vt:lpwstr>VIEŠA</vt:lpwstr>
  </property>
  <property fmtid="{D5CDD505-2E9C-101B-9397-08002B2CF9AE}" pid="6" name="MSIP_Label_7058e6ed-1f62-4b3b-a413-1541f2aa482f_SiteId">
    <vt:lpwstr>86bcf768-7bcf-4cd6-b041-b219988b7a9c</vt:lpwstr>
  </property>
  <property fmtid="{D5CDD505-2E9C-101B-9397-08002B2CF9AE}" pid="7" name="MSIP_Label_7058e6ed-1f62-4b3b-a413-1541f2aa482f_ActionId">
    <vt:lpwstr>6a6f5776-bb67-42b1-9b15-9ba07ff0ee1c</vt:lpwstr>
  </property>
  <property fmtid="{D5CDD505-2E9C-101B-9397-08002B2CF9AE}" pid="8" name="MSIP_Label_7058e6ed-1f62-4b3b-a413-1541f2aa482f_ContentBits">
    <vt:lpwstr>0</vt:lpwstr>
  </property>
  <property fmtid="{D5CDD505-2E9C-101B-9397-08002B2CF9AE}" pid="9" name="ContentTypeId">
    <vt:lpwstr>0x01010066872F3CC8F7D84995438B893169A0800200BCB2838D7BB2164CA0C03B53724AF36D</vt:lpwstr>
  </property>
  <property fmtid="{D5CDD505-2E9C-101B-9397-08002B2CF9AE}" pid="10" name="_dlc_DocIdItemGuid">
    <vt:lpwstr>eac5d88f-5c06-4f47-97c5-a13cfb2f6643</vt:lpwstr>
  </property>
</Properties>
</file>